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7DF1" w14:textId="66102919" w:rsidR="00A06E3D" w:rsidRDefault="00A06E3D" w:rsidP="00A06E3D">
      <w:pPr>
        <w:pStyle w:val="Hlavika"/>
        <w:tabs>
          <w:tab w:val="clear" w:pos="4536"/>
          <w:tab w:val="center" w:pos="3544"/>
        </w:tabs>
        <w:jc w:val="right"/>
        <w:rPr>
          <w:ins w:id="0" w:author="metodika 14 OIMRK" w:date="2022-09-09T08:47:00Z"/>
          <w:rFonts w:ascii="Calibri" w:hAnsi="Calibri"/>
          <w:sz w:val="20"/>
        </w:rPr>
      </w:pPr>
      <w:r w:rsidRPr="00BC375B">
        <w:rPr>
          <w:rFonts w:ascii="Calibri" w:hAnsi="Calibri"/>
          <w:sz w:val="20"/>
        </w:rPr>
        <w:t>Príloha č.</w:t>
      </w:r>
      <w:r>
        <w:rPr>
          <w:rFonts w:ascii="Calibri" w:hAnsi="Calibri"/>
          <w:sz w:val="20"/>
        </w:rPr>
        <w:t xml:space="preserve"> 13a Pp</w:t>
      </w:r>
      <w:r w:rsidRPr="00BC375B">
        <w:rPr>
          <w:rFonts w:ascii="Calibri" w:hAnsi="Calibri"/>
          <w:sz w:val="20"/>
        </w:rPr>
        <w:t>P</w:t>
      </w:r>
      <w:r>
        <w:rPr>
          <w:rFonts w:ascii="Calibri" w:hAnsi="Calibri"/>
          <w:sz w:val="20"/>
        </w:rPr>
        <w:t xml:space="preserve"> DOP</w:t>
      </w:r>
      <w:r w:rsidR="00CA731E">
        <w:rPr>
          <w:rFonts w:ascii="Calibri" w:hAnsi="Calibri"/>
          <w:sz w:val="20"/>
        </w:rPr>
        <w:t xml:space="preserve"> a NP pre PO5 a PO8</w:t>
      </w:r>
    </w:p>
    <w:p w14:paraId="15059A19" w14:textId="2D4C5580" w:rsidR="00654E16" w:rsidRPr="0002444F" w:rsidRDefault="00654E16" w:rsidP="00A06E3D">
      <w:pPr>
        <w:pStyle w:val="Hlavika"/>
        <w:tabs>
          <w:tab w:val="clear" w:pos="4536"/>
          <w:tab w:val="center" w:pos="3544"/>
        </w:tabs>
        <w:jc w:val="right"/>
        <w:rPr>
          <w:rFonts w:asciiTheme="minorHAnsi" w:hAnsiTheme="minorHAnsi"/>
          <w:sz w:val="16"/>
          <w:szCs w:val="16"/>
        </w:rPr>
      </w:pPr>
      <w:ins w:id="1" w:author="metodika 14 OIMRK" w:date="2022-09-09T08:48:00Z">
        <w:r w:rsidRPr="0002444F">
          <w:rPr>
            <w:rFonts w:asciiTheme="minorHAnsi" w:hAnsiTheme="minorHAnsi"/>
            <w:i/>
            <w:sz w:val="16"/>
            <w:szCs w:val="16"/>
          </w:rPr>
          <w:t>(odporúčaný vzor)</w:t>
        </w:r>
      </w:ins>
    </w:p>
    <w:p w14:paraId="5A2F48A9" w14:textId="1501896D" w:rsidR="002226F5" w:rsidRPr="00654E16" w:rsidRDefault="002226F5" w:rsidP="00690C7E">
      <w:pPr>
        <w:tabs>
          <w:tab w:val="left" w:pos="5234"/>
        </w:tabs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4CC5C837" w14:textId="11280A30" w:rsidR="00CC6842" w:rsidRDefault="00556C2E" w:rsidP="00556C2E">
      <w:pPr>
        <w:jc w:val="center"/>
        <w:rPr>
          <w:ins w:id="2" w:author="metodika 14 OIMRK" w:date="2022-09-07T10:59:00Z"/>
          <w:rFonts w:ascii="Calibri" w:hAnsi="Calibri" w:cs="Calibri"/>
          <w:b/>
          <w:sz w:val="28"/>
          <w:szCs w:val="28"/>
          <w:lang w:eastAsia="en-US"/>
        </w:rPr>
      </w:pPr>
      <w:r w:rsidRPr="002226F5">
        <w:rPr>
          <w:rFonts w:ascii="Calibri" w:hAnsi="Calibri" w:cs="Calibri"/>
          <w:b/>
          <w:sz w:val="28"/>
          <w:szCs w:val="28"/>
          <w:lang w:eastAsia="en-US"/>
        </w:rPr>
        <w:t>SÚHLAS DOTKNUTEJ OSOBY</w:t>
      </w:r>
      <w:del w:id="3" w:author="metodika 14 OIMRK" w:date="2022-09-08T11:01:00Z">
        <w:r w:rsidR="00A06E3D" w:rsidRPr="002226F5" w:rsidDel="00C95AF4">
          <w:rPr>
            <w:rFonts w:ascii="Calibri" w:hAnsi="Calibri" w:cs="Calibri"/>
            <w:b/>
            <w:sz w:val="28"/>
            <w:szCs w:val="28"/>
            <w:lang w:eastAsia="en-US"/>
          </w:rPr>
          <w:delText>/</w:delText>
        </w:r>
        <w:r w:rsidR="003116AC" w:rsidRPr="002226F5" w:rsidDel="00C95AF4">
          <w:rPr>
            <w:rFonts w:ascii="Calibri" w:hAnsi="Calibri" w:cs="Calibri"/>
            <w:b/>
            <w:sz w:val="28"/>
            <w:szCs w:val="28"/>
            <w:lang w:eastAsia="en-US"/>
          </w:rPr>
          <w:delText>UŽÍVATEĽA</w:delText>
        </w:r>
      </w:del>
    </w:p>
    <w:p w14:paraId="2137E681" w14:textId="5A9EC55D" w:rsidR="00556C2E" w:rsidRPr="002226F5" w:rsidDel="00CC6842" w:rsidRDefault="00A06E3D" w:rsidP="00556C2E">
      <w:pPr>
        <w:jc w:val="center"/>
        <w:rPr>
          <w:del w:id="4" w:author="metodika 14 OIMRK" w:date="2022-09-07T10:59:00Z"/>
          <w:rFonts w:ascii="Calibri" w:hAnsi="Calibri" w:cs="Calibri"/>
          <w:b/>
          <w:sz w:val="28"/>
          <w:szCs w:val="28"/>
          <w:lang w:eastAsia="en-US"/>
        </w:rPr>
      </w:pPr>
      <w:del w:id="5" w:author="metodika 14 OIMRK" w:date="2022-09-07T10:59:00Z">
        <w:r w:rsidRPr="002226F5" w:rsidDel="00CC6842">
          <w:rPr>
            <w:rFonts w:ascii="Calibri" w:hAnsi="Calibri" w:cs="Calibri"/>
            <w:b/>
            <w:sz w:val="28"/>
            <w:szCs w:val="28"/>
            <w:lang w:eastAsia="en-US"/>
          </w:rPr>
          <w:delText xml:space="preserve"> </w:delText>
        </w:r>
      </w:del>
      <w:r w:rsidR="00556C2E" w:rsidRPr="002226F5">
        <w:rPr>
          <w:rFonts w:ascii="Calibri" w:hAnsi="Calibri" w:cs="Calibri"/>
          <w:b/>
          <w:sz w:val="28"/>
          <w:szCs w:val="28"/>
          <w:lang w:eastAsia="en-US"/>
        </w:rPr>
        <w:t xml:space="preserve">SO </w:t>
      </w:r>
      <w:del w:id="6" w:author="metodika 14 OIMRK" w:date="2022-09-07T10:55:00Z">
        <w:r w:rsidR="00556C2E" w:rsidRPr="002226F5" w:rsidDel="00FF1908">
          <w:rPr>
            <w:rFonts w:ascii="Calibri" w:hAnsi="Calibri" w:cs="Calibri"/>
            <w:b/>
            <w:sz w:val="28"/>
            <w:szCs w:val="28"/>
            <w:lang w:eastAsia="en-US"/>
          </w:rPr>
          <w:delText xml:space="preserve">SPRÁVOU, </w:delText>
        </w:r>
      </w:del>
      <w:r w:rsidR="00556C2E" w:rsidRPr="002226F5">
        <w:rPr>
          <w:rFonts w:ascii="Calibri" w:hAnsi="Calibri" w:cs="Calibri"/>
          <w:b/>
          <w:sz w:val="28"/>
          <w:szCs w:val="28"/>
          <w:lang w:eastAsia="en-US"/>
        </w:rPr>
        <w:t>SPRACOVANÍM</w:t>
      </w:r>
      <w:ins w:id="7" w:author="metodika 14 OIMRK" w:date="2022-09-07T10:59:00Z">
        <w:r w:rsidR="00CC6842">
          <w:rPr>
            <w:rFonts w:ascii="Calibri" w:hAnsi="Calibri" w:cs="Calibri"/>
            <w:b/>
            <w:sz w:val="28"/>
            <w:szCs w:val="28"/>
            <w:lang w:eastAsia="en-US"/>
          </w:rPr>
          <w:t xml:space="preserve"> </w:t>
        </w:r>
      </w:ins>
    </w:p>
    <w:p w14:paraId="78929BE1" w14:textId="770FB11E" w:rsidR="00556C2E" w:rsidRDefault="00556C2E" w:rsidP="00556C2E">
      <w:pPr>
        <w:jc w:val="center"/>
        <w:rPr>
          <w:ins w:id="8" w:author="metodika 14 OIMRK" w:date="2022-09-07T13:40:00Z"/>
          <w:rFonts w:ascii="Calibri" w:hAnsi="Calibri" w:cs="Calibri"/>
          <w:b/>
          <w:sz w:val="28"/>
          <w:szCs w:val="28"/>
          <w:lang w:eastAsia="en-US"/>
        </w:rPr>
      </w:pPr>
      <w:del w:id="9" w:author="metodika 14 OIMRK" w:date="2022-09-07T10:59:00Z">
        <w:r w:rsidRPr="002226F5" w:rsidDel="00CC6842">
          <w:rPr>
            <w:rFonts w:ascii="Calibri" w:hAnsi="Calibri" w:cs="Calibri"/>
            <w:b/>
            <w:sz w:val="28"/>
            <w:szCs w:val="28"/>
            <w:lang w:eastAsia="en-US"/>
          </w:rPr>
          <w:delText xml:space="preserve">A UCHOVÁVANÍM </w:delText>
        </w:r>
      </w:del>
      <w:r w:rsidRPr="002226F5">
        <w:rPr>
          <w:rFonts w:ascii="Calibri" w:hAnsi="Calibri" w:cs="Calibri"/>
          <w:b/>
          <w:sz w:val="28"/>
          <w:szCs w:val="28"/>
          <w:lang w:eastAsia="en-US"/>
        </w:rPr>
        <w:t>OSOBNÝCH ÚDAJOV</w:t>
      </w:r>
    </w:p>
    <w:p w14:paraId="300ABA6B" w14:textId="7CA49BEB" w:rsidR="002B6D2F" w:rsidRDefault="002B6D2F" w:rsidP="00556C2E">
      <w:pPr>
        <w:jc w:val="center"/>
        <w:rPr>
          <w:ins w:id="10" w:author="metodika 14 OIMRK" w:date="2022-09-08T10:41:00Z"/>
          <w:rFonts w:ascii="Calibri" w:hAnsi="Calibri" w:cs="Calibri"/>
          <w:sz w:val="22"/>
          <w:szCs w:val="22"/>
          <w:lang w:eastAsia="en-US"/>
        </w:rPr>
      </w:pPr>
    </w:p>
    <w:p w14:paraId="51FE7C9C" w14:textId="77777777" w:rsidR="005A3FE6" w:rsidRPr="00654E16" w:rsidRDefault="005A3FE6" w:rsidP="00556C2E">
      <w:pPr>
        <w:jc w:val="center"/>
        <w:rPr>
          <w:rFonts w:ascii="Calibri" w:hAnsi="Calibri" w:cs="Calibri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2541"/>
        <w:gridCol w:w="6500"/>
      </w:tblGrid>
      <w:tr w:rsidR="00556C2E" w:rsidRPr="002F1D35" w:rsidDel="002B6D2F" w14:paraId="2842524E" w14:textId="4379BD09" w:rsidTr="006136D3">
        <w:trPr>
          <w:trHeight w:hRule="exact" w:val="616"/>
          <w:del w:id="11" w:author="metodika 14 OIMRK" w:date="2022-09-07T13:40:00Z"/>
        </w:trPr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7CAAC"/>
            <w:vAlign w:val="center"/>
          </w:tcPr>
          <w:p w14:paraId="2B730FB5" w14:textId="01C2F2AB" w:rsidR="00285133" w:rsidRPr="002B6D2F" w:rsidDel="002B6D2F" w:rsidRDefault="00556C2E" w:rsidP="002B6D2F">
            <w:pPr>
              <w:ind w:right="-108"/>
              <w:rPr>
                <w:del w:id="12" w:author="metodika 14 OIMRK" w:date="2022-09-07T13:40:00Z"/>
                <w:rFonts w:ascii="Calibri" w:hAnsi="Calibri" w:cs="Calibri"/>
                <w:i/>
                <w:sz w:val="16"/>
                <w:szCs w:val="16"/>
              </w:rPr>
            </w:pPr>
            <w:del w:id="13" w:author="metodika 14 OIMRK" w:date="2022-09-07T13:40:00Z">
              <w:r w:rsidRPr="002F1D35" w:rsidDel="002B6D2F">
                <w:rPr>
                  <w:rFonts w:ascii="Calibri" w:hAnsi="Calibri" w:cs="Calibri"/>
                  <w:b/>
                  <w:sz w:val="22"/>
                  <w:szCs w:val="22"/>
                </w:rPr>
                <w:delText>Meno, priezvisko a</w:delText>
              </w:r>
            </w:del>
            <w:del w:id="14" w:author="metodika 14 OIMRK" w:date="2022-09-07T12:20:00Z">
              <w:r w:rsidR="00AA6D6B" w:rsidRPr="002F1D35" w:rsidDel="00285133">
                <w:rPr>
                  <w:rFonts w:ascii="Calibri" w:hAnsi="Calibri" w:cs="Calibri"/>
                  <w:b/>
                  <w:sz w:val="22"/>
                  <w:szCs w:val="22"/>
                </w:rPr>
                <w:delText> </w:delText>
              </w:r>
            </w:del>
            <w:del w:id="15" w:author="metodika 14 OIMRK" w:date="2022-09-07T13:40:00Z">
              <w:r w:rsidRPr="002F1D35" w:rsidDel="002B6D2F">
                <w:rPr>
                  <w:rFonts w:ascii="Calibri" w:hAnsi="Calibri" w:cs="Calibri"/>
                  <w:b/>
                  <w:sz w:val="22"/>
                  <w:szCs w:val="22"/>
                </w:rPr>
                <w:delText>titul</w:delText>
              </w:r>
            </w:del>
          </w:p>
        </w:tc>
        <w:tc>
          <w:tcPr>
            <w:tcW w:w="35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2E6E17" w14:textId="070A5204" w:rsidR="00556C2E" w:rsidRPr="002F1D35" w:rsidDel="002B6D2F" w:rsidRDefault="00556C2E" w:rsidP="002B6D2F">
            <w:pPr>
              <w:rPr>
                <w:del w:id="16" w:author="metodika 14 OIMRK" w:date="2022-09-07T13:40:00Z"/>
                <w:rFonts w:ascii="Calibri" w:hAnsi="Calibri" w:cs="Calibri"/>
                <w:sz w:val="22"/>
                <w:szCs w:val="22"/>
              </w:rPr>
            </w:pPr>
          </w:p>
        </w:tc>
      </w:tr>
    </w:tbl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4956B2" w:rsidRPr="00690C7E" w14:paraId="0EB8D9D5" w14:textId="77777777" w:rsidTr="006136D3">
        <w:trPr>
          <w:ins w:id="17" w:author="metodika 14 OIMRK" w:date="2022-09-07T13:52:00Z"/>
        </w:trPr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6A206B3F" w14:textId="1E53B22F" w:rsidR="008F6ED1" w:rsidRPr="00690C7E" w:rsidRDefault="008F6ED1" w:rsidP="000910C0">
            <w:pPr>
              <w:ind w:right="-108"/>
              <w:rPr>
                <w:ins w:id="18" w:author="metodika 14 OIMRK" w:date="2022-09-07T13:52:00Z"/>
                <w:rFonts w:ascii="Calibri" w:hAnsi="Calibri" w:cs="Calibri"/>
                <w:b/>
                <w:sz w:val="22"/>
                <w:szCs w:val="22"/>
              </w:rPr>
            </w:pPr>
            <w:ins w:id="19" w:author="metodika 14 OIMRK" w:date="2022-09-07T13:52:00Z">
              <w:r w:rsidRPr="00690C7E">
                <w:rPr>
                  <w:rFonts w:ascii="Calibri" w:hAnsi="Calibri" w:cs="Calibri"/>
                  <w:b/>
                  <w:sz w:val="22"/>
                  <w:szCs w:val="22"/>
                </w:rPr>
                <w:t>Meno, priezvisko a titul</w:t>
              </w:r>
            </w:ins>
            <w:ins w:id="20" w:author="metodika 14 OIMRK" w:date="2022-09-07T14:41:00Z">
              <w:r w:rsidR="004956B2" w:rsidRPr="00690C7E">
                <w:rPr>
                  <w:rStyle w:val="Odkaznapoznmkupodiarou"/>
                  <w:rFonts w:ascii="Calibri" w:hAnsi="Calibri" w:cs="Calibri"/>
                  <w:sz w:val="22"/>
                  <w:szCs w:val="22"/>
                </w:rPr>
                <w:footnoteReference w:id="1"/>
              </w:r>
            </w:ins>
          </w:p>
          <w:p w14:paraId="78BF454C" w14:textId="77777777" w:rsidR="008F6ED1" w:rsidRPr="00690C7E" w:rsidRDefault="008F6ED1" w:rsidP="000910C0">
            <w:pPr>
              <w:jc w:val="both"/>
              <w:rPr>
                <w:ins w:id="23" w:author="metodika 14 OIMRK" w:date="2022-09-07T13:52:00Z"/>
                <w:rFonts w:ascii="Calibri" w:hAnsi="Calibri" w:cs="Calibri"/>
                <w:sz w:val="18"/>
                <w:szCs w:val="18"/>
              </w:rPr>
            </w:pPr>
            <w:ins w:id="24" w:author="metodika 14 OIMRK" w:date="2022-09-07T13:52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D266A6" w14:textId="77777777" w:rsidR="008F6ED1" w:rsidRPr="00690C7E" w:rsidRDefault="008F6ED1" w:rsidP="000910C0">
            <w:pPr>
              <w:jc w:val="both"/>
              <w:rPr>
                <w:ins w:id="25" w:author="metodika 14 OIMRK" w:date="2022-09-07T13:52:00Z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4DFBF842" w14:textId="6478E9F0" w:rsidR="00556C2E" w:rsidRPr="00F92C17" w:rsidDel="00F46C96" w:rsidRDefault="00556C2E" w:rsidP="00690C7E">
      <w:pPr>
        <w:ind w:left="-284"/>
        <w:jc w:val="both"/>
        <w:rPr>
          <w:del w:id="26" w:author="metodika 14 OIMRK" w:date="2022-09-07T13:40:00Z"/>
          <w:rFonts w:ascii="Calibri" w:hAnsi="Calibri" w:cs="Calibri"/>
          <w:sz w:val="22"/>
          <w:szCs w:val="22"/>
        </w:rPr>
      </w:pPr>
    </w:p>
    <w:p w14:paraId="229B7852" w14:textId="77777777" w:rsidR="00F46C96" w:rsidRPr="00F92C17" w:rsidRDefault="00F46C96" w:rsidP="00690C7E">
      <w:pPr>
        <w:ind w:left="-284"/>
        <w:jc w:val="both"/>
        <w:rPr>
          <w:ins w:id="27" w:author="metodika 14 OIMRK" w:date="2022-09-08T09:06:00Z"/>
          <w:rFonts w:ascii="Calibri" w:hAnsi="Calibri" w:cs="Calibri"/>
          <w:sz w:val="22"/>
          <w:szCs w:val="22"/>
        </w:rPr>
      </w:pPr>
    </w:p>
    <w:p w14:paraId="566FD4EA" w14:textId="6A8AA7B5" w:rsidR="00556C2E" w:rsidDel="00446147" w:rsidRDefault="00556C2E" w:rsidP="00690C7E">
      <w:pPr>
        <w:ind w:left="-284"/>
        <w:jc w:val="both"/>
        <w:rPr>
          <w:del w:id="28" w:author="metodika 14 OIMRK" w:date="2022-09-07T13:40:00Z"/>
          <w:rFonts w:ascii="Calibri" w:hAnsi="Calibri" w:cs="Calibri"/>
          <w:sz w:val="22"/>
          <w:szCs w:val="22"/>
        </w:rPr>
      </w:pPr>
    </w:p>
    <w:p w14:paraId="1B480627" w14:textId="78F9D7FE" w:rsidR="00556C2E" w:rsidRPr="006136D3" w:rsidDel="00AE617A" w:rsidRDefault="00556C2E" w:rsidP="00690C7E">
      <w:pPr>
        <w:ind w:left="-284"/>
        <w:rPr>
          <w:del w:id="29" w:author="metodika 14 OIMRK" w:date="2022-09-08T08:54:00Z"/>
          <w:rFonts w:ascii="Calibri" w:hAnsi="Calibri" w:cs="Calibri"/>
          <w:sz w:val="22"/>
          <w:szCs w:val="22"/>
        </w:rPr>
      </w:pPr>
    </w:p>
    <w:p w14:paraId="6942D366" w14:textId="2C7CB620" w:rsidR="004B619F" w:rsidRDefault="009A63A7" w:rsidP="0002444F">
      <w:pPr>
        <w:ind w:left="-284" w:right="-144"/>
        <w:jc w:val="both"/>
        <w:rPr>
          <w:ins w:id="30" w:author="metodika 14 OIMRK" w:date="2022-09-09T09:08:00Z"/>
          <w:rFonts w:ascii="Calibri" w:hAnsi="Calibri" w:cs="Calibri"/>
          <w:sz w:val="22"/>
          <w:szCs w:val="22"/>
        </w:rPr>
      </w:pPr>
      <w:r w:rsidRPr="009108E8">
        <w:rPr>
          <w:rFonts w:ascii="Calibri" w:hAnsi="Calibri" w:cs="Calibri"/>
          <w:sz w:val="22"/>
          <w:szCs w:val="22"/>
        </w:rPr>
        <w:t>Ja, dolu podpísaná/podpísaný</w:t>
      </w:r>
      <w:r w:rsidRPr="00D85707">
        <w:rPr>
          <w:rFonts w:ascii="Calibri" w:hAnsi="Calibri" w:cs="Calibri"/>
          <w:sz w:val="22"/>
          <w:szCs w:val="22"/>
        </w:rPr>
        <w:t xml:space="preserve"> týmto vyhlasujem, že </w:t>
      </w:r>
      <w:r w:rsidRPr="00690C7E">
        <w:rPr>
          <w:rFonts w:ascii="Calibri" w:hAnsi="Calibri" w:cs="Calibri"/>
          <w:sz w:val="22"/>
          <w:szCs w:val="22"/>
        </w:rPr>
        <w:t>v</w:t>
      </w:r>
      <w:r w:rsidR="00CA731E" w:rsidRPr="00690C7E">
        <w:rPr>
          <w:rFonts w:ascii="Calibri" w:hAnsi="Calibri" w:cs="Calibri"/>
          <w:sz w:val="22"/>
          <w:szCs w:val="22"/>
        </w:rPr>
        <w:t> </w:t>
      </w:r>
      <w:r w:rsidRPr="00690C7E">
        <w:rPr>
          <w:rFonts w:ascii="Calibri" w:hAnsi="Calibri" w:cs="Calibri"/>
          <w:sz w:val="22"/>
          <w:szCs w:val="22"/>
        </w:rPr>
        <w:t xml:space="preserve">zmysle § </w:t>
      </w:r>
      <w:r w:rsidR="0064295F" w:rsidRPr="00690C7E">
        <w:rPr>
          <w:rFonts w:ascii="Calibri" w:hAnsi="Calibri" w:cs="Calibri"/>
          <w:sz w:val="22"/>
          <w:szCs w:val="22"/>
        </w:rPr>
        <w:t xml:space="preserve">14 </w:t>
      </w:r>
      <w:r w:rsidRPr="00690C7E">
        <w:rPr>
          <w:rFonts w:ascii="Calibri" w:hAnsi="Calibri" w:cs="Calibri"/>
          <w:sz w:val="22"/>
          <w:szCs w:val="22"/>
        </w:rPr>
        <w:t>zákona č.</w:t>
      </w:r>
      <w:del w:id="31" w:author="metodika 14 OIMRK" w:date="2022-09-06T13:45:00Z">
        <w:r w:rsidRPr="00690C7E" w:rsidDel="00C92FCF">
          <w:rPr>
            <w:rFonts w:ascii="Calibri" w:hAnsi="Calibri" w:cs="Calibri"/>
            <w:sz w:val="22"/>
            <w:szCs w:val="22"/>
          </w:rPr>
          <w:delText xml:space="preserve"> </w:delText>
        </w:r>
      </w:del>
      <w:ins w:id="32" w:author="metodika 14 OIMRK" w:date="2022-09-09T09:43:00Z">
        <w:r w:rsidR="00274294">
          <w:rPr>
            <w:rFonts w:ascii="Calibri" w:hAnsi="Calibri" w:cs="Calibri"/>
            <w:sz w:val="22"/>
            <w:szCs w:val="22"/>
          </w:rPr>
          <w:t xml:space="preserve"> </w:t>
        </w:r>
      </w:ins>
      <w:r w:rsidR="0064295F" w:rsidRPr="00690C7E">
        <w:rPr>
          <w:rFonts w:ascii="Calibri" w:hAnsi="Calibri" w:cs="Calibri"/>
          <w:sz w:val="22"/>
          <w:szCs w:val="22"/>
        </w:rPr>
        <w:t xml:space="preserve">18/2018 </w:t>
      </w:r>
      <w:r w:rsidRPr="00690C7E">
        <w:rPr>
          <w:rFonts w:ascii="Calibri" w:hAnsi="Calibri" w:cs="Calibri"/>
          <w:sz w:val="22"/>
          <w:szCs w:val="22"/>
        </w:rPr>
        <w:t>Z. z. o</w:t>
      </w:r>
      <w:r w:rsidR="00CA731E" w:rsidRPr="00690C7E">
        <w:rPr>
          <w:rFonts w:ascii="Calibri" w:hAnsi="Calibri" w:cs="Calibri"/>
          <w:sz w:val="22"/>
          <w:szCs w:val="22"/>
        </w:rPr>
        <w:t> </w:t>
      </w:r>
      <w:r w:rsidRPr="00690C7E">
        <w:rPr>
          <w:rFonts w:ascii="Calibri" w:hAnsi="Calibri" w:cs="Calibri"/>
          <w:sz w:val="22"/>
          <w:szCs w:val="22"/>
        </w:rPr>
        <w:t>ochrane osobných údajov</w:t>
      </w:r>
      <w:r w:rsidR="00181FCD" w:rsidRPr="00690C7E">
        <w:rPr>
          <w:rFonts w:ascii="Calibri" w:hAnsi="Calibri" w:cs="Calibri"/>
          <w:sz w:val="22"/>
          <w:szCs w:val="22"/>
        </w:rPr>
        <w:t xml:space="preserve"> a o zmene a doplnení niektorých zákonov</w:t>
      </w:r>
      <w:r w:rsidRPr="00690C7E">
        <w:rPr>
          <w:rFonts w:ascii="Calibri" w:hAnsi="Calibri" w:cs="Calibri"/>
          <w:sz w:val="22"/>
          <w:szCs w:val="22"/>
        </w:rPr>
        <w:t xml:space="preserve"> </w:t>
      </w:r>
      <w:r w:rsidRPr="00690C7E">
        <w:rPr>
          <w:rFonts w:ascii="Calibri" w:hAnsi="Calibri" w:cs="Calibri"/>
          <w:b/>
          <w:sz w:val="22"/>
          <w:szCs w:val="22"/>
        </w:rPr>
        <w:t>súhlasím</w:t>
      </w:r>
      <w:r w:rsidRPr="00690C7E">
        <w:rPr>
          <w:rFonts w:ascii="Calibri" w:hAnsi="Calibri" w:cs="Calibri"/>
          <w:sz w:val="22"/>
          <w:szCs w:val="22"/>
        </w:rPr>
        <w:t xml:space="preserve"> so spracovaním osobných údajov </w:t>
      </w:r>
      <w:del w:id="33" w:author="metodika 14 OIMRK" w:date="2022-09-06T13:43:00Z">
        <w:r w:rsidRPr="00690C7E" w:rsidDel="00C92FCF">
          <w:rPr>
            <w:rFonts w:ascii="Calibri" w:hAnsi="Calibri" w:cs="Calibri"/>
            <w:sz w:val="22"/>
            <w:szCs w:val="22"/>
          </w:rPr>
          <w:delText>Ministerstvom vnútra Slovenskej republiky</w:delText>
        </w:r>
      </w:del>
      <w:ins w:id="34" w:author="metodika 14 OIMRK" w:date="2022-09-06T13:43:00Z">
        <w:r w:rsidR="00C92FCF" w:rsidRPr="00690C7E">
          <w:rPr>
            <w:rFonts w:ascii="Calibri" w:hAnsi="Calibri" w:cs="Calibri"/>
            <w:sz w:val="22"/>
            <w:szCs w:val="22"/>
          </w:rPr>
          <w:t>...........</w:t>
        </w:r>
      </w:ins>
      <w:ins w:id="35" w:author="metodika 14 OIMRK" w:date="2022-09-07T10:36:00Z">
        <w:r w:rsidR="00272C02" w:rsidRPr="00690C7E">
          <w:rPr>
            <w:rFonts w:ascii="Calibri" w:hAnsi="Calibri" w:cs="Calibri"/>
            <w:sz w:val="22"/>
            <w:szCs w:val="22"/>
          </w:rPr>
          <w:t>........</w:t>
        </w:r>
      </w:ins>
      <w:ins w:id="36" w:author="metodika 14 OIMRK" w:date="2022-09-07T14:46:00Z">
        <w:r w:rsidR="00FE2C72">
          <w:rPr>
            <w:rFonts w:ascii="Calibri" w:hAnsi="Calibri" w:cs="Calibri"/>
            <w:sz w:val="22"/>
            <w:szCs w:val="22"/>
          </w:rPr>
          <w:t>......................................................</w:t>
        </w:r>
      </w:ins>
      <w:ins w:id="37" w:author="metodika 14 OIMRK" w:date="2022-09-07T10:36:00Z">
        <w:r w:rsidR="00272C02" w:rsidRPr="00D85707">
          <w:rPr>
            <w:rFonts w:ascii="Calibri" w:hAnsi="Calibri" w:cs="Calibri"/>
            <w:sz w:val="22"/>
            <w:szCs w:val="22"/>
          </w:rPr>
          <w:t>.......</w:t>
        </w:r>
      </w:ins>
      <w:ins w:id="38" w:author="metodika 14 OIMRK" w:date="2022-09-06T13:43:00Z">
        <w:r w:rsidR="00C92FCF" w:rsidRPr="00D85707">
          <w:rPr>
            <w:rFonts w:ascii="Calibri" w:hAnsi="Calibri" w:cs="Calibri"/>
            <w:sz w:val="22"/>
            <w:szCs w:val="22"/>
          </w:rPr>
          <w:t>............................</w:t>
        </w:r>
      </w:ins>
      <w:ins w:id="39" w:author="metodika 14 OIMRK" w:date="2022-09-08T08:52:00Z">
        <w:r w:rsidR="002A464E">
          <w:rPr>
            <w:rFonts w:ascii="Calibri" w:hAnsi="Calibri" w:cs="Calibri"/>
            <w:sz w:val="22"/>
            <w:szCs w:val="22"/>
          </w:rPr>
          <w:t>..................</w:t>
        </w:r>
      </w:ins>
      <w:ins w:id="40" w:author="metodika 14 OIMRK" w:date="2022-09-06T13:43:00Z">
        <w:r w:rsidR="00C92FCF" w:rsidRPr="00D85707">
          <w:rPr>
            <w:rFonts w:ascii="Calibri" w:hAnsi="Calibri" w:cs="Calibri"/>
            <w:sz w:val="22"/>
            <w:szCs w:val="22"/>
          </w:rPr>
          <w:t>............</w:t>
        </w:r>
      </w:ins>
      <w:ins w:id="41" w:author="metodika 14 OIMRK" w:date="2022-09-06T14:24:00Z">
        <w:r w:rsidR="00C92FCF" w:rsidRPr="009108E8">
          <w:rPr>
            <w:rStyle w:val="Odkaznapoznmkupodiarou"/>
            <w:rFonts w:ascii="Calibri" w:hAnsi="Calibri" w:cs="Calibri"/>
            <w:sz w:val="22"/>
            <w:szCs w:val="22"/>
          </w:rPr>
          <w:footnoteReference w:id="2"/>
        </w:r>
      </w:ins>
      <w:r w:rsidRPr="009108E8">
        <w:rPr>
          <w:rFonts w:ascii="Calibri" w:hAnsi="Calibri" w:cs="Calibri"/>
          <w:sz w:val="22"/>
          <w:szCs w:val="22"/>
        </w:rPr>
        <w:t>,</w:t>
      </w:r>
    </w:p>
    <w:p w14:paraId="2EDD8E1C" w14:textId="35048637" w:rsidR="000D09B6" w:rsidRPr="00636CD3" w:rsidRDefault="009A63A7" w:rsidP="00CF6EDA">
      <w:pPr>
        <w:ind w:left="-284"/>
        <w:jc w:val="both"/>
        <w:rPr>
          <w:ins w:id="49" w:author="metodika 14 OIMRK" w:date="2022-09-09T08:52:00Z"/>
          <w:rFonts w:ascii="Calibri" w:hAnsi="Calibri" w:cs="Calibri"/>
          <w:sz w:val="22"/>
          <w:szCs w:val="22"/>
        </w:rPr>
      </w:pPr>
      <w:del w:id="50" w:author="metodika 14 OIMRK" w:date="2022-09-09T09:08:00Z">
        <w:r w:rsidRPr="009108E8" w:rsidDel="004B619F">
          <w:rPr>
            <w:rFonts w:ascii="Calibri" w:hAnsi="Calibri" w:cs="Calibri"/>
            <w:sz w:val="22"/>
            <w:szCs w:val="22"/>
          </w:rPr>
          <w:delText xml:space="preserve"> </w:delText>
        </w:r>
      </w:del>
      <w:r w:rsidRPr="009108E8">
        <w:rPr>
          <w:rFonts w:ascii="Calibri" w:hAnsi="Calibri" w:cs="Calibri"/>
          <w:sz w:val="22"/>
          <w:szCs w:val="22"/>
        </w:rPr>
        <w:t>so</w:t>
      </w:r>
      <w:ins w:id="51" w:author="metodika 14 OIMRK" w:date="2022-09-08T08:52:00Z">
        <w:r w:rsidR="002A464E">
          <w:rPr>
            <w:rFonts w:ascii="Calibri" w:hAnsi="Calibri" w:cs="Calibri"/>
            <w:sz w:val="22"/>
            <w:szCs w:val="22"/>
          </w:rPr>
          <w:t> </w:t>
        </w:r>
      </w:ins>
      <w:del w:id="52" w:author="metodika 14 OIMRK" w:date="2022-09-08T08:52:00Z">
        <w:r w:rsidRPr="009108E8" w:rsidDel="002A464E">
          <w:rPr>
            <w:rFonts w:ascii="Calibri" w:hAnsi="Calibri" w:cs="Calibri"/>
            <w:sz w:val="22"/>
            <w:szCs w:val="22"/>
          </w:rPr>
          <w:delText xml:space="preserve"> </w:delText>
        </w:r>
      </w:del>
      <w:r w:rsidRPr="009108E8">
        <w:rPr>
          <w:rFonts w:ascii="Calibri" w:hAnsi="Calibri" w:cs="Calibri"/>
          <w:sz w:val="22"/>
          <w:szCs w:val="22"/>
        </w:rPr>
        <w:t xml:space="preserve">sídlom </w:t>
      </w:r>
      <w:del w:id="53" w:author="metodika 14 OIMRK" w:date="2022-09-06T14:22:00Z">
        <w:r w:rsidR="001C0CA7" w:rsidRPr="009108E8" w:rsidDel="00C92FCF">
          <w:rPr>
            <w:rFonts w:ascii="Calibri" w:hAnsi="Calibri" w:cs="Calibri"/>
            <w:sz w:val="22"/>
            <w:szCs w:val="22"/>
          </w:rPr>
          <w:delText>Pribinova 2, 812 72 Bratislava</w:delText>
        </w:r>
      </w:del>
      <w:ins w:id="54" w:author="metodika 14 OIMRK" w:date="2022-09-07T14:46:00Z">
        <w:r w:rsidR="00FE2C72" w:rsidRPr="000910C0">
          <w:rPr>
            <w:rFonts w:ascii="Calibri" w:hAnsi="Calibri" w:cs="Calibri"/>
            <w:sz w:val="22"/>
            <w:szCs w:val="22"/>
          </w:rPr>
          <w:t>..................</w:t>
        </w:r>
        <w:r w:rsidR="00FE2C72">
          <w:rPr>
            <w:rFonts w:ascii="Calibri" w:hAnsi="Calibri" w:cs="Calibri"/>
            <w:sz w:val="22"/>
            <w:szCs w:val="22"/>
          </w:rPr>
          <w:t>............................................................</w:t>
        </w:r>
        <w:r w:rsidR="00FE2C72" w:rsidRPr="000910C0">
          <w:rPr>
            <w:rFonts w:ascii="Calibri" w:hAnsi="Calibri" w:cs="Calibri"/>
            <w:sz w:val="22"/>
            <w:szCs w:val="22"/>
          </w:rPr>
          <w:t>......................</w:t>
        </w:r>
      </w:ins>
      <w:ins w:id="55" w:author="metodika 14 OIMRK" w:date="2022-09-08T08:52:00Z">
        <w:r w:rsidR="002A464E">
          <w:rPr>
            <w:rFonts w:ascii="Calibri" w:hAnsi="Calibri" w:cs="Calibri"/>
            <w:sz w:val="22"/>
            <w:szCs w:val="22"/>
          </w:rPr>
          <w:t>..</w:t>
        </w:r>
      </w:ins>
      <w:ins w:id="56" w:author="metodika 14 OIMRK" w:date="2022-09-07T14:46:00Z">
        <w:r w:rsidR="00FE2C72" w:rsidRPr="000910C0">
          <w:rPr>
            <w:rFonts w:ascii="Calibri" w:hAnsi="Calibri" w:cs="Calibri"/>
            <w:sz w:val="22"/>
            <w:szCs w:val="22"/>
          </w:rPr>
          <w:t>................</w:t>
        </w:r>
      </w:ins>
      <w:ins w:id="57" w:author="metodika 14 OIMRK" w:date="2022-09-09T09:21:00Z">
        <w:r w:rsidR="00780D10">
          <w:rPr>
            <w:rFonts w:ascii="Calibri" w:hAnsi="Calibri" w:cs="Calibri"/>
            <w:sz w:val="22"/>
            <w:szCs w:val="22"/>
          </w:rPr>
          <w:t>.</w:t>
        </w:r>
      </w:ins>
      <w:ins w:id="58" w:author="metodika 14 OIMRK" w:date="2022-09-07T14:46:00Z">
        <w:r w:rsidR="00FE2C72" w:rsidRPr="000910C0">
          <w:rPr>
            <w:rFonts w:ascii="Calibri" w:hAnsi="Calibri" w:cs="Calibri"/>
            <w:sz w:val="22"/>
            <w:szCs w:val="22"/>
          </w:rPr>
          <w:t>...</w:t>
        </w:r>
      </w:ins>
      <w:ins w:id="59" w:author="metodika 14 OIMRK" w:date="2022-09-07T10:38:00Z">
        <w:r w:rsidR="009730DA" w:rsidRPr="00D85707">
          <w:rPr>
            <w:rFonts w:ascii="Calibri" w:hAnsi="Calibri" w:cs="Calibri"/>
            <w:sz w:val="22"/>
            <w:szCs w:val="22"/>
          </w:rPr>
          <w:t>.</w:t>
        </w:r>
      </w:ins>
      <w:ins w:id="60" w:author="metodika 14 OIMRK" w:date="2022-09-09T09:21:00Z">
        <w:r w:rsidR="00780D10" w:rsidRPr="000910C0">
          <w:rPr>
            <w:rStyle w:val="Odkaznapoznmkupodiarou"/>
            <w:rFonts w:ascii="Calibri" w:hAnsi="Calibri" w:cs="Calibri"/>
            <w:sz w:val="22"/>
            <w:szCs w:val="22"/>
          </w:rPr>
          <w:footnoteReference w:id="3"/>
        </w:r>
      </w:ins>
    </w:p>
    <w:p w14:paraId="441F694F" w14:textId="353EA341" w:rsidR="000D09B6" w:rsidRPr="00636CD3" w:rsidRDefault="000D09B6" w:rsidP="000D09B6">
      <w:pPr>
        <w:ind w:left="-284"/>
        <w:jc w:val="both"/>
        <w:rPr>
          <w:ins w:id="65" w:author="metodika 14 OIMRK" w:date="2022-09-09T08:53:00Z"/>
          <w:rFonts w:ascii="Calibri" w:hAnsi="Calibri" w:cs="Calibri"/>
          <w:sz w:val="22"/>
          <w:szCs w:val="22"/>
        </w:rPr>
      </w:pPr>
    </w:p>
    <w:p w14:paraId="3F09D1D3" w14:textId="77777777" w:rsidR="000D09B6" w:rsidRPr="00636CD3" w:rsidRDefault="000D09B6" w:rsidP="000D09B6">
      <w:pPr>
        <w:ind w:left="-284"/>
        <w:jc w:val="both"/>
        <w:rPr>
          <w:ins w:id="66" w:author="metodika 14 OIMRK" w:date="2022-09-09T08:52:00Z"/>
          <w:rFonts w:ascii="Calibri" w:hAnsi="Calibri" w:cs="Calibri"/>
          <w:sz w:val="22"/>
          <w:szCs w:val="22"/>
        </w:rPr>
      </w:pPr>
    </w:p>
    <w:p w14:paraId="39DA9B90" w14:textId="04A1895D" w:rsidR="000D09B6" w:rsidRPr="009108E8" w:rsidRDefault="000D09B6" w:rsidP="000D09B6">
      <w:pPr>
        <w:ind w:left="-284"/>
        <w:jc w:val="both"/>
        <w:rPr>
          <w:ins w:id="67" w:author="metodika 14 OIMRK" w:date="2022-09-09T08:52:00Z"/>
          <w:rFonts w:ascii="Calibri" w:hAnsi="Calibri" w:cs="Calibri"/>
          <w:b/>
          <w:sz w:val="22"/>
          <w:szCs w:val="22"/>
          <w:u w:val="single"/>
        </w:rPr>
      </w:pPr>
      <w:ins w:id="68" w:author="metodika 14 OIMRK" w:date="2022-09-09T08:52:00Z">
        <w:r w:rsidRPr="009108E8">
          <w:rPr>
            <w:rFonts w:ascii="Calibri" w:hAnsi="Calibri" w:cs="Calibri"/>
            <w:b/>
            <w:sz w:val="22"/>
            <w:szCs w:val="22"/>
            <w:u w:val="single"/>
          </w:rPr>
          <w:t>Účel spracúvania</w:t>
        </w:r>
      </w:ins>
    </w:p>
    <w:p w14:paraId="2C230B6B" w14:textId="04ADDEFA" w:rsidR="000D09B6" w:rsidRDefault="000D09B6" w:rsidP="000D09B6">
      <w:pPr>
        <w:ind w:left="-284" w:right="-144"/>
        <w:jc w:val="both"/>
        <w:rPr>
          <w:ins w:id="69" w:author="metodika 14 OIMRK" w:date="2022-09-09T08:52:00Z"/>
          <w:rFonts w:ascii="Calibri" w:hAnsi="Calibri" w:cs="Calibri"/>
          <w:sz w:val="22"/>
          <w:szCs w:val="22"/>
        </w:rPr>
      </w:pPr>
      <w:ins w:id="70" w:author="metodika 14 OIMRK" w:date="2022-09-09T08:52:00Z">
        <w:r w:rsidRPr="00D85707">
          <w:rPr>
            <w:rFonts w:ascii="Calibri" w:hAnsi="Calibri" w:cs="Calibri"/>
            <w:sz w:val="22"/>
            <w:szCs w:val="22"/>
          </w:rPr>
          <w:t>Implementácia projektu s názvom ......</w:t>
        </w:r>
        <w:r>
          <w:rPr>
            <w:rFonts w:ascii="Calibri" w:hAnsi="Calibri" w:cs="Calibri"/>
            <w:sz w:val="22"/>
            <w:szCs w:val="22"/>
          </w:rPr>
          <w:t>..........</w:t>
        </w:r>
        <w:r w:rsidRPr="00D85707">
          <w:rPr>
            <w:rFonts w:ascii="Calibri" w:hAnsi="Calibri" w:cs="Calibri"/>
            <w:sz w:val="22"/>
            <w:szCs w:val="22"/>
          </w:rPr>
          <w:t>......................</w:t>
        </w:r>
        <w:r w:rsidR="005E2EBC">
          <w:rPr>
            <w:rFonts w:ascii="Calibri" w:hAnsi="Calibri" w:cs="Calibri"/>
            <w:sz w:val="22"/>
            <w:szCs w:val="22"/>
          </w:rPr>
          <w:t>....</w:t>
        </w:r>
      </w:ins>
      <w:ins w:id="71" w:author="metodika 14 OIMRK" w:date="2022-09-09T09:11:00Z">
        <w:r w:rsidR="005E2EBC">
          <w:rPr>
            <w:rFonts w:ascii="Calibri" w:hAnsi="Calibri" w:cs="Calibri"/>
            <w:sz w:val="22"/>
            <w:szCs w:val="22"/>
          </w:rPr>
          <w:t>...................................................</w:t>
        </w:r>
      </w:ins>
      <w:ins w:id="72" w:author="metodika 14 OIMRK" w:date="2022-09-09T08:52:00Z">
        <w:r w:rsidRPr="00690C7E">
          <w:rPr>
            <w:rFonts w:ascii="Calibri" w:hAnsi="Calibri" w:cs="Calibri"/>
            <w:sz w:val="22"/>
            <w:szCs w:val="22"/>
          </w:rPr>
          <w:t xml:space="preserve"> a kódom ITMS2014+ .................................. (ďalej len „projekt“)</w:t>
        </w:r>
      </w:ins>
    </w:p>
    <w:p w14:paraId="17EB3435" w14:textId="77777777" w:rsidR="000D09B6" w:rsidRDefault="000D09B6" w:rsidP="006136D3">
      <w:pPr>
        <w:ind w:left="-284" w:right="-144"/>
        <w:jc w:val="both"/>
        <w:rPr>
          <w:ins w:id="73" w:author="metodika 14 OIMRK" w:date="2022-09-09T08:53:00Z"/>
          <w:rFonts w:ascii="Calibri" w:hAnsi="Calibri" w:cs="Calibri"/>
          <w:sz w:val="22"/>
          <w:szCs w:val="22"/>
        </w:rPr>
      </w:pPr>
    </w:p>
    <w:p w14:paraId="1FFE5E39" w14:textId="20668439" w:rsidR="00E677D4" w:rsidRPr="00690C7E" w:rsidRDefault="009A63A7" w:rsidP="006136D3">
      <w:pPr>
        <w:ind w:left="-284" w:right="-144"/>
        <w:jc w:val="both"/>
        <w:rPr>
          <w:ins w:id="74" w:author="metodika 14 OIMRK" w:date="2022-09-07T11:34:00Z"/>
          <w:rFonts w:ascii="Calibri" w:hAnsi="Calibri" w:cs="Calibri"/>
          <w:b/>
          <w:sz w:val="22"/>
          <w:szCs w:val="22"/>
          <w:u w:val="single"/>
        </w:rPr>
      </w:pPr>
      <w:del w:id="75" w:author="metodika 14 OIMRK" w:date="2022-09-07T10:53:00Z">
        <w:r w:rsidRPr="00D85707" w:rsidDel="00FF1908">
          <w:rPr>
            <w:rFonts w:ascii="Calibri" w:hAnsi="Calibri" w:cs="Calibri"/>
            <w:sz w:val="22"/>
            <w:szCs w:val="22"/>
          </w:rPr>
          <w:delText xml:space="preserve">, </w:delText>
        </w:r>
      </w:del>
      <w:del w:id="76" w:author="metodika 14 OIMRK" w:date="2022-09-07T10:11:00Z">
        <w:r w:rsidR="001C0CA7" w:rsidRPr="006136D3" w:rsidDel="005F3500">
          <w:rPr>
            <w:rFonts w:ascii="Calibri" w:hAnsi="Calibri" w:cs="Calibri"/>
            <w:b/>
            <w:sz w:val="22"/>
            <w:szCs w:val="22"/>
          </w:rPr>
          <w:delText>p</w:delText>
        </w:r>
        <w:r w:rsidR="001C0CA7" w:rsidRPr="009108E8" w:rsidDel="005F3500">
          <w:rPr>
            <w:rFonts w:ascii="Calibri" w:hAnsi="Calibri" w:cs="Calibri"/>
            <w:b/>
            <w:sz w:val="22"/>
            <w:szCs w:val="22"/>
            <w:u w:val="single"/>
          </w:rPr>
          <w:delText xml:space="preserve">re účely projektu s názvom ............................................... </w:delText>
        </w:r>
        <w:r w:rsidR="00CB3F75" w:rsidRPr="009108E8" w:rsidDel="005F3500">
          <w:rPr>
            <w:rFonts w:ascii="Calibri" w:hAnsi="Calibri" w:cs="Calibri"/>
            <w:b/>
            <w:sz w:val="22"/>
            <w:szCs w:val="22"/>
            <w:u w:val="single"/>
          </w:rPr>
          <w:delText>a</w:delText>
        </w:r>
        <w:r w:rsidR="00A033B8" w:rsidRPr="009108E8" w:rsidDel="005F3500">
          <w:rPr>
            <w:rFonts w:ascii="Calibri" w:hAnsi="Calibri" w:cs="Calibri"/>
            <w:b/>
            <w:sz w:val="22"/>
            <w:szCs w:val="22"/>
            <w:u w:val="single"/>
          </w:rPr>
          <w:delText> </w:delText>
        </w:r>
        <w:r w:rsidR="001C0CA7" w:rsidRPr="009108E8" w:rsidDel="005F3500">
          <w:rPr>
            <w:rFonts w:ascii="Calibri" w:hAnsi="Calibri" w:cs="Calibri"/>
            <w:b/>
            <w:sz w:val="22"/>
            <w:szCs w:val="22"/>
            <w:u w:val="single"/>
          </w:rPr>
          <w:delText>kódom ITMS</w:delText>
        </w:r>
        <w:r w:rsidR="00CA731E" w:rsidRPr="00D85707" w:rsidDel="005F3500">
          <w:rPr>
            <w:rFonts w:ascii="Calibri" w:hAnsi="Calibri" w:cs="Calibri"/>
            <w:b/>
            <w:sz w:val="22"/>
            <w:szCs w:val="22"/>
            <w:u w:val="single"/>
          </w:rPr>
          <w:delText>2014+</w:delText>
        </w:r>
        <w:r w:rsidR="001C0CA7" w:rsidRPr="00D85707" w:rsidDel="005F3500">
          <w:rPr>
            <w:rFonts w:ascii="Calibri" w:hAnsi="Calibri" w:cs="Calibri"/>
            <w:b/>
            <w:sz w:val="22"/>
            <w:szCs w:val="22"/>
            <w:u w:val="single"/>
          </w:rPr>
          <w:delText xml:space="preserve"> ..........</w:delText>
        </w:r>
        <w:r w:rsidR="00CB3F75" w:rsidRPr="00690C7E" w:rsidDel="005F3500">
          <w:rPr>
            <w:rFonts w:ascii="Calibri" w:hAnsi="Calibri" w:cs="Calibri"/>
            <w:b/>
            <w:sz w:val="22"/>
            <w:szCs w:val="22"/>
            <w:u w:val="single"/>
          </w:rPr>
          <w:delText xml:space="preserve">............................ </w:delText>
        </w:r>
      </w:del>
      <w:del w:id="77" w:author="metodika 14 OIMRK" w:date="2022-09-07T10:53:00Z">
        <w:r w:rsidR="003116AC" w:rsidRPr="00690C7E" w:rsidDel="00FF1908">
          <w:rPr>
            <w:rFonts w:ascii="Calibri" w:hAnsi="Calibri" w:cs="Calibri"/>
            <w:b/>
            <w:sz w:val="22"/>
            <w:szCs w:val="22"/>
            <w:u w:val="single"/>
          </w:rPr>
          <w:delText>v</w:delText>
        </w:r>
        <w:r w:rsidR="00CA731E" w:rsidRPr="00690C7E" w:rsidDel="00FF1908">
          <w:rPr>
            <w:rFonts w:ascii="Calibri" w:hAnsi="Calibri" w:cs="Calibri"/>
            <w:b/>
            <w:sz w:val="22"/>
            <w:szCs w:val="22"/>
            <w:u w:val="single"/>
          </w:rPr>
          <w:delText> </w:delText>
        </w:r>
        <w:r w:rsidR="003116AC" w:rsidRPr="00690C7E" w:rsidDel="00FF1908">
          <w:rPr>
            <w:rFonts w:ascii="Calibri" w:hAnsi="Calibri" w:cs="Calibri"/>
            <w:b/>
            <w:sz w:val="22"/>
            <w:szCs w:val="22"/>
            <w:u w:val="single"/>
          </w:rPr>
          <w:delText>r</w:delText>
        </w:r>
      </w:del>
      <w:ins w:id="78" w:author="metodika 14 OIMRK" w:date="2022-09-07T10:53:00Z">
        <w:r w:rsidR="00FF1908" w:rsidRPr="00690C7E">
          <w:rPr>
            <w:rFonts w:ascii="Calibri" w:hAnsi="Calibri" w:cs="Calibri"/>
            <w:b/>
            <w:sz w:val="22"/>
            <w:szCs w:val="22"/>
            <w:u w:val="single"/>
          </w:rPr>
          <w:t>R</w:t>
        </w:r>
      </w:ins>
      <w:r w:rsidR="003116AC" w:rsidRPr="00690C7E">
        <w:rPr>
          <w:rFonts w:ascii="Calibri" w:hAnsi="Calibri" w:cs="Calibri"/>
          <w:b/>
          <w:sz w:val="22"/>
          <w:szCs w:val="22"/>
          <w:u w:val="single"/>
        </w:rPr>
        <w:t>ozsah</w:t>
      </w:r>
      <w:del w:id="79" w:author="metodika 14 OIMRK" w:date="2022-09-07T10:53:00Z">
        <w:r w:rsidR="003116AC" w:rsidRPr="00690C7E" w:rsidDel="00FF1908">
          <w:rPr>
            <w:rFonts w:ascii="Calibri" w:hAnsi="Calibri" w:cs="Calibri"/>
            <w:b/>
            <w:sz w:val="22"/>
            <w:szCs w:val="22"/>
            <w:u w:val="single"/>
          </w:rPr>
          <w:delText>u</w:delText>
        </w:r>
        <w:r w:rsidRPr="00690C7E" w:rsidDel="00FF1908">
          <w:rPr>
            <w:rFonts w:ascii="Calibri" w:hAnsi="Calibri" w:cs="Calibri"/>
            <w:b/>
            <w:sz w:val="22"/>
            <w:szCs w:val="22"/>
            <w:u w:val="single"/>
          </w:rPr>
          <w:delText xml:space="preserve"> </w:delText>
        </w:r>
        <w:r w:rsidR="003116AC" w:rsidRPr="00690C7E" w:rsidDel="00FF1908">
          <w:rPr>
            <w:rFonts w:ascii="Calibri" w:hAnsi="Calibri" w:cs="Calibri"/>
            <w:b/>
            <w:sz w:val="22"/>
            <w:szCs w:val="22"/>
            <w:u w:val="single"/>
          </w:rPr>
          <w:delText xml:space="preserve">nižšie </w:delText>
        </w:r>
        <w:r w:rsidRPr="00690C7E" w:rsidDel="00FF1908">
          <w:rPr>
            <w:rFonts w:ascii="Calibri" w:hAnsi="Calibri" w:cs="Calibri"/>
            <w:b/>
            <w:sz w:val="22"/>
            <w:szCs w:val="22"/>
            <w:u w:val="single"/>
          </w:rPr>
          <w:delText>uvedených</w:delText>
        </w:r>
      </w:del>
      <w:ins w:id="80" w:author="metodika 14 OIMRK" w:date="2022-09-07T10:53:00Z">
        <w:r w:rsidR="00FF1908" w:rsidRPr="00690C7E">
          <w:rPr>
            <w:rFonts w:ascii="Calibri" w:hAnsi="Calibri" w:cs="Calibri"/>
            <w:b/>
            <w:sz w:val="22"/>
            <w:szCs w:val="22"/>
            <w:u w:val="single"/>
          </w:rPr>
          <w:t xml:space="preserve"> spracúvaných osobných</w:t>
        </w:r>
      </w:ins>
      <w:r w:rsidRPr="00690C7E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3116AC" w:rsidRPr="00690C7E">
        <w:rPr>
          <w:rFonts w:ascii="Calibri" w:hAnsi="Calibri" w:cs="Calibri"/>
          <w:b/>
          <w:sz w:val="22"/>
          <w:szCs w:val="22"/>
          <w:u w:val="single"/>
        </w:rPr>
        <w:t>údajov</w:t>
      </w:r>
      <w:ins w:id="81" w:author="metodika 14 OIMRK" w:date="2022-09-07T15:35:00Z">
        <w:r w:rsidR="00690C7E" w:rsidRPr="0002444F">
          <w:rPr>
            <w:rStyle w:val="Odkaznapoznmkupodiarou"/>
            <w:rFonts w:ascii="Calibri" w:hAnsi="Calibri" w:cs="Calibri"/>
            <w:b/>
            <w:sz w:val="22"/>
            <w:szCs w:val="22"/>
          </w:rPr>
          <w:footnoteReference w:id="4"/>
        </w:r>
      </w:ins>
    </w:p>
    <w:p w14:paraId="16B99555" w14:textId="5D39901F" w:rsidR="00432800" w:rsidRPr="009108E8" w:rsidRDefault="00E677D4" w:rsidP="00636CD3">
      <w:pPr>
        <w:ind w:left="-284" w:right="-142"/>
        <w:jc w:val="both"/>
        <w:rPr>
          <w:ins w:id="87" w:author="metodika 14 OIMRK" w:date="2022-09-07T13:39:00Z"/>
          <w:rFonts w:ascii="Calibri" w:hAnsi="Calibri" w:cs="Calibri"/>
          <w:sz w:val="22"/>
          <w:szCs w:val="22"/>
        </w:rPr>
      </w:pPr>
      <w:ins w:id="88" w:author="metodika 14 OIMRK" w:date="2022-09-07T11:34:00Z">
        <w:r w:rsidRPr="009108E8">
          <w:rPr>
            <w:rFonts w:ascii="Calibri" w:hAnsi="Calibri" w:cs="Calibri"/>
            <w:sz w:val="22"/>
            <w:szCs w:val="22"/>
          </w:rPr>
          <w:t>(</w:t>
        </w:r>
      </w:ins>
      <w:ins w:id="89" w:author="metodika 14 OIMRK" w:date="2022-09-07T11:33:00Z">
        <w:r w:rsidRPr="009108E8">
          <w:rPr>
            <w:rFonts w:ascii="Calibri" w:hAnsi="Calibri" w:cs="Calibri"/>
            <w:sz w:val="22"/>
            <w:szCs w:val="22"/>
          </w:rPr>
          <w:t xml:space="preserve">podľa § 47 </w:t>
        </w:r>
      </w:ins>
      <w:ins w:id="90" w:author="metodika 14 OIMRK" w:date="2022-09-07T11:42:00Z">
        <w:r w:rsidR="005078E5" w:rsidRPr="009108E8">
          <w:rPr>
            <w:rFonts w:ascii="Calibri" w:hAnsi="Calibri" w:cs="Calibri"/>
            <w:sz w:val="22"/>
            <w:szCs w:val="22"/>
          </w:rPr>
          <w:t>ods. 2</w:t>
        </w:r>
      </w:ins>
      <w:ins w:id="91" w:author="metodika 14 OIMRK" w:date="2022-09-07T14:16:00Z">
        <w:r w:rsidR="009108E8">
          <w:rPr>
            <w:rFonts w:ascii="Calibri" w:hAnsi="Calibri" w:cs="Calibri"/>
            <w:sz w:val="22"/>
            <w:szCs w:val="22"/>
          </w:rPr>
          <w:t xml:space="preserve"> </w:t>
        </w:r>
      </w:ins>
      <w:ins w:id="92" w:author="metodika 14 OIMRK" w:date="2022-09-07T11:33:00Z">
        <w:r w:rsidRPr="009108E8">
          <w:rPr>
            <w:rFonts w:ascii="Calibri" w:hAnsi="Calibri" w:cs="Calibri"/>
            <w:sz w:val="22"/>
            <w:szCs w:val="22"/>
          </w:rPr>
          <w:t>zákona o príspevku poskytovanom z euró</w:t>
        </w:r>
        <w:r w:rsidRPr="00D85707">
          <w:rPr>
            <w:rFonts w:ascii="Calibri" w:hAnsi="Calibri" w:cs="Calibri"/>
            <w:sz w:val="22"/>
            <w:szCs w:val="22"/>
          </w:rPr>
          <w:t>pskych štrukturálnych a</w:t>
        </w:r>
      </w:ins>
      <w:ins w:id="93" w:author="metodika 14 OIMRK" w:date="2022-09-07T11:34:00Z">
        <w:r w:rsidRPr="00D85707">
          <w:rPr>
            <w:rFonts w:ascii="Calibri" w:hAnsi="Calibri" w:cs="Calibri"/>
            <w:sz w:val="22"/>
            <w:szCs w:val="22"/>
          </w:rPr>
          <w:t> </w:t>
        </w:r>
      </w:ins>
      <w:ins w:id="94" w:author="metodika 14 OIMRK" w:date="2022-09-07T11:33:00Z">
        <w:r w:rsidRPr="00690C7E">
          <w:rPr>
            <w:rFonts w:ascii="Calibri" w:hAnsi="Calibri" w:cs="Calibri"/>
            <w:sz w:val="22"/>
            <w:szCs w:val="22"/>
          </w:rPr>
          <w:t xml:space="preserve">investičných </w:t>
        </w:r>
      </w:ins>
      <w:ins w:id="95" w:author="metodika 14 OIMRK" w:date="2022-09-07T11:34:00Z">
        <w:r w:rsidRPr="00690C7E">
          <w:rPr>
            <w:rFonts w:ascii="Calibri" w:hAnsi="Calibri" w:cs="Calibri"/>
            <w:sz w:val="22"/>
            <w:szCs w:val="22"/>
          </w:rPr>
          <w:t>fondov a o zmene a doplnení niektorých zákonov v znení neskorších predpisov (ďalej len „zákon o</w:t>
        </w:r>
      </w:ins>
      <w:ins w:id="96" w:author="metodika 14 OIMRK" w:date="2022-09-07T11:35:00Z">
        <w:r w:rsidRPr="00690C7E">
          <w:rPr>
            <w:rFonts w:ascii="Calibri" w:hAnsi="Calibri" w:cs="Calibri"/>
            <w:sz w:val="22"/>
            <w:szCs w:val="22"/>
          </w:rPr>
          <w:t> </w:t>
        </w:r>
      </w:ins>
      <w:ins w:id="97" w:author="metodika 14 OIMRK" w:date="2022-09-07T11:34:00Z">
        <w:r w:rsidRPr="00690C7E">
          <w:rPr>
            <w:rFonts w:ascii="Calibri" w:hAnsi="Calibri" w:cs="Calibri"/>
            <w:sz w:val="22"/>
            <w:szCs w:val="22"/>
          </w:rPr>
          <w:t>EŠIF</w:t>
        </w:r>
      </w:ins>
      <w:ins w:id="98" w:author="metodika 14 OIMRK" w:date="2022-09-07T11:35:00Z">
        <w:r w:rsidRPr="00690C7E">
          <w:rPr>
            <w:rFonts w:ascii="Calibri" w:hAnsi="Calibri" w:cs="Calibri"/>
            <w:sz w:val="22"/>
            <w:szCs w:val="22"/>
          </w:rPr>
          <w:t>“)</w:t>
        </w:r>
      </w:ins>
      <w:ins w:id="99" w:author="metodika 14 OIMRK" w:date="2022-09-07T11:51:00Z">
        <w:r w:rsidR="00D25E1A" w:rsidRPr="00690C7E">
          <w:rPr>
            <w:rFonts w:ascii="Calibri" w:hAnsi="Calibri" w:cs="Calibri"/>
            <w:sz w:val="22"/>
            <w:szCs w:val="22"/>
          </w:rPr>
          <w:t>)</w:t>
        </w:r>
      </w:ins>
    </w:p>
    <w:p w14:paraId="3F06FBA0" w14:textId="77777777" w:rsidR="005A3FE6" w:rsidRPr="006136D3" w:rsidRDefault="005A3FE6" w:rsidP="00690C7E">
      <w:pPr>
        <w:ind w:left="-284"/>
        <w:jc w:val="both"/>
        <w:rPr>
          <w:ins w:id="100" w:author="metodika 14 OIMRK" w:date="2022-09-07T13:46:00Z"/>
          <w:rFonts w:ascii="Calibri" w:hAnsi="Calibri" w:cs="Calibr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75"/>
        <w:gridCol w:w="842"/>
        <w:gridCol w:w="811"/>
        <w:gridCol w:w="32"/>
        <w:gridCol w:w="658"/>
        <w:gridCol w:w="185"/>
        <w:gridCol w:w="684"/>
        <w:gridCol w:w="158"/>
        <w:gridCol w:w="834"/>
        <w:gridCol w:w="9"/>
        <w:gridCol w:w="275"/>
        <w:gridCol w:w="323"/>
        <w:gridCol w:w="245"/>
        <w:gridCol w:w="842"/>
        <w:gridCol w:w="668"/>
        <w:gridCol w:w="175"/>
        <w:gridCol w:w="66"/>
        <w:gridCol w:w="539"/>
        <w:gridCol w:w="238"/>
        <w:gridCol w:w="843"/>
        <w:tblGridChange w:id="101">
          <w:tblGrid>
            <w:gridCol w:w="714"/>
            <w:gridCol w:w="1461"/>
            <w:gridCol w:w="714"/>
            <w:gridCol w:w="128"/>
            <w:gridCol w:w="811"/>
            <w:gridCol w:w="32"/>
            <w:gridCol w:w="658"/>
            <w:gridCol w:w="185"/>
            <w:gridCol w:w="529"/>
            <w:gridCol w:w="155"/>
            <w:gridCol w:w="158"/>
            <w:gridCol w:w="834"/>
            <w:gridCol w:w="9"/>
            <w:gridCol w:w="275"/>
            <w:gridCol w:w="323"/>
            <w:gridCol w:w="245"/>
            <w:gridCol w:w="146"/>
            <w:gridCol w:w="696"/>
            <w:gridCol w:w="668"/>
            <w:gridCol w:w="175"/>
            <w:gridCol w:w="66"/>
            <w:gridCol w:w="473"/>
            <w:gridCol w:w="66"/>
            <w:gridCol w:w="238"/>
            <w:gridCol w:w="843"/>
            <w:gridCol w:w="714"/>
          </w:tblGrid>
        </w:tblGridChange>
      </w:tblGrid>
      <w:tr w:rsidR="00690C7E" w:rsidRPr="00690C7E" w14:paraId="0052CCAD" w14:textId="77777777" w:rsidTr="0002444F">
        <w:trPr>
          <w:ins w:id="102" w:author="metodika 14 OIMRK" w:date="2022-09-07T13:50:00Z"/>
        </w:trPr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7AB2C279" w14:textId="6AB124D6" w:rsidR="008F6ED1" w:rsidRPr="00F92C17" w:rsidRDefault="008F6ED1" w:rsidP="00B75633">
            <w:pPr>
              <w:ind w:right="-108"/>
              <w:rPr>
                <w:ins w:id="103" w:author="metodika 14 OIMRK" w:date="2022-09-07T13:51:00Z"/>
                <w:rFonts w:ascii="Calibri" w:hAnsi="Calibri" w:cs="Calibri"/>
                <w:spacing w:val="-2"/>
                <w:sz w:val="22"/>
                <w:szCs w:val="22"/>
                <w:vertAlign w:val="superscript"/>
              </w:rPr>
            </w:pPr>
            <w:ins w:id="104" w:author="metodika 14 OIMRK" w:date="2022-09-07T13:51:00Z">
              <w:r w:rsidRPr="00F92C17">
                <w:rPr>
                  <w:rFonts w:ascii="Calibri" w:hAnsi="Calibri" w:cs="Calibri"/>
                  <w:b/>
                  <w:spacing w:val="-2"/>
                  <w:sz w:val="22"/>
                  <w:szCs w:val="22"/>
                </w:rPr>
                <w:t>Meno, priezvisko a</w:t>
              </w:r>
            </w:ins>
            <w:ins w:id="105" w:author="metodika 14 OIMRK" w:date="2022-09-08T08:58:00Z">
              <w:r w:rsidR="00AE617A" w:rsidRPr="00F92C17">
                <w:rPr>
                  <w:rFonts w:ascii="Calibri" w:hAnsi="Calibri" w:cs="Calibri"/>
                  <w:b/>
                  <w:spacing w:val="-2"/>
                  <w:sz w:val="22"/>
                  <w:szCs w:val="22"/>
                </w:rPr>
                <w:t> </w:t>
              </w:r>
            </w:ins>
            <w:ins w:id="106" w:author="metodika 14 OIMRK" w:date="2022-09-07T13:51:00Z">
              <w:r w:rsidRPr="00F92C17">
                <w:rPr>
                  <w:rFonts w:ascii="Calibri" w:hAnsi="Calibri" w:cs="Calibri"/>
                  <w:b/>
                  <w:spacing w:val="-2"/>
                  <w:sz w:val="22"/>
                  <w:szCs w:val="22"/>
                </w:rPr>
                <w:t>titul</w:t>
              </w:r>
            </w:ins>
          </w:p>
          <w:p w14:paraId="528B6A2E" w14:textId="36DBA082" w:rsidR="008F6ED1" w:rsidRPr="00690C7E" w:rsidRDefault="008F6ED1" w:rsidP="008F6ED1">
            <w:pPr>
              <w:jc w:val="both"/>
              <w:rPr>
                <w:ins w:id="107" w:author="metodika 14 OIMRK" w:date="2022-09-07T13:50:00Z"/>
                <w:rFonts w:ascii="Calibri" w:hAnsi="Calibri" w:cs="Calibri"/>
                <w:sz w:val="18"/>
                <w:szCs w:val="18"/>
              </w:rPr>
            </w:pPr>
            <w:ins w:id="108" w:author="metodika 14 OIMRK" w:date="2022-09-07T13:51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754D5D" w14:textId="77777777" w:rsidR="008F6ED1" w:rsidRPr="00690C7E" w:rsidRDefault="008F6ED1" w:rsidP="00C56A94">
            <w:pPr>
              <w:jc w:val="both"/>
              <w:rPr>
                <w:ins w:id="109" w:author="metodika 14 OIMRK" w:date="2022-09-07T13:50:00Z"/>
                <w:rFonts w:ascii="Calibri" w:hAnsi="Calibri" w:cs="Calibri"/>
                <w:sz w:val="22"/>
                <w:szCs w:val="22"/>
              </w:rPr>
            </w:pPr>
          </w:p>
        </w:tc>
      </w:tr>
      <w:tr w:rsidR="00690C7E" w:rsidRPr="00690C7E" w14:paraId="18C354C6" w14:textId="77777777" w:rsidTr="0002444F">
        <w:trPr>
          <w:ins w:id="110" w:author="metodika 14 OIMRK" w:date="2022-09-07T13:50:00Z"/>
        </w:trPr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484ABB30" w14:textId="45CB8B26" w:rsidR="008F6ED1" w:rsidRPr="00690C7E" w:rsidRDefault="008F6ED1" w:rsidP="008F6ED1">
            <w:pPr>
              <w:ind w:right="-108"/>
              <w:rPr>
                <w:ins w:id="111" w:author="metodika 14 OIMRK" w:date="2022-09-07T13:51:00Z"/>
                <w:rFonts w:ascii="Calibri" w:hAnsi="Calibri" w:cs="Calibri"/>
                <w:b/>
                <w:sz w:val="22"/>
                <w:szCs w:val="22"/>
              </w:rPr>
            </w:pPr>
            <w:ins w:id="112" w:author="metodika 14 OIMRK" w:date="2022-09-07T13:51:00Z">
              <w:r w:rsidRPr="00690C7E">
                <w:rPr>
                  <w:rFonts w:ascii="Calibri" w:hAnsi="Calibri" w:cs="Calibri"/>
                  <w:b/>
                  <w:sz w:val="22"/>
                  <w:szCs w:val="22"/>
                </w:rPr>
                <w:t>Rodné číslo</w:t>
              </w:r>
            </w:ins>
          </w:p>
          <w:p w14:paraId="26C80FE3" w14:textId="75FBFAA6" w:rsidR="008F6ED1" w:rsidRPr="00690C7E" w:rsidRDefault="008F6ED1" w:rsidP="00690C7E">
            <w:pPr>
              <w:tabs>
                <w:tab w:val="left" w:pos="433"/>
              </w:tabs>
              <w:jc w:val="both"/>
              <w:rPr>
                <w:ins w:id="113" w:author="metodika 14 OIMRK" w:date="2022-09-07T13:50:00Z"/>
                <w:rFonts w:ascii="Calibri" w:hAnsi="Calibri" w:cs="Calibri"/>
                <w:sz w:val="18"/>
                <w:szCs w:val="18"/>
              </w:rPr>
            </w:pPr>
            <w:ins w:id="114" w:author="metodika 14 OIMRK" w:date="2022-09-07T13:51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63906" w14:textId="77777777" w:rsidR="008F6ED1" w:rsidRPr="00690C7E" w:rsidRDefault="008F6ED1" w:rsidP="00C56A94">
            <w:pPr>
              <w:jc w:val="both"/>
              <w:rPr>
                <w:ins w:id="115" w:author="metodika 14 OIMRK" w:date="2022-09-07T13:50:00Z"/>
                <w:rFonts w:ascii="Calibri" w:hAnsi="Calibri" w:cs="Calibri"/>
                <w:sz w:val="22"/>
                <w:szCs w:val="22"/>
              </w:rPr>
            </w:pPr>
          </w:p>
        </w:tc>
      </w:tr>
      <w:tr w:rsidR="00690C7E" w:rsidRPr="00690C7E" w14:paraId="7CDF4765" w14:textId="77777777" w:rsidTr="0002444F">
        <w:trPr>
          <w:ins w:id="116" w:author="metodika 14 OIMRK" w:date="2022-09-07T13:50:00Z"/>
        </w:trPr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1477CBC5" w14:textId="1C45DB85" w:rsidR="008F6ED1" w:rsidRPr="00F92C17" w:rsidRDefault="008F6ED1" w:rsidP="008F6ED1">
            <w:pPr>
              <w:ind w:right="-108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ins w:id="117" w:author="metodika 14 OIMRK" w:date="2022-09-07T13:51:00Z">
              <w:r w:rsidRPr="00690C7E">
                <w:rPr>
                  <w:rFonts w:ascii="Calibri" w:hAnsi="Calibri" w:cs="Calibri"/>
                  <w:b/>
                  <w:sz w:val="22"/>
                  <w:szCs w:val="22"/>
                </w:rPr>
                <w:t>Bydlisko (trvalé/prechodné)</w:t>
              </w:r>
            </w:ins>
          </w:p>
          <w:p w14:paraId="0374F48C" w14:textId="52D11291" w:rsidR="008F6ED1" w:rsidRPr="00690C7E" w:rsidRDefault="008F6ED1" w:rsidP="008F6ED1">
            <w:pPr>
              <w:jc w:val="both"/>
              <w:rPr>
                <w:ins w:id="118" w:author="metodika 14 OIMRK" w:date="2022-09-07T13:50:00Z"/>
                <w:rFonts w:ascii="Calibri" w:hAnsi="Calibri" w:cs="Calibri"/>
                <w:sz w:val="18"/>
                <w:szCs w:val="18"/>
              </w:rPr>
            </w:pPr>
            <w:ins w:id="119" w:author="metodika 14 OIMRK" w:date="2022-09-07T13:51:00Z">
              <w:r w:rsidRPr="00D85707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D6406E" w14:textId="77777777" w:rsidR="008F6ED1" w:rsidRPr="00690C7E" w:rsidRDefault="008F6ED1" w:rsidP="00C56A94">
            <w:pPr>
              <w:jc w:val="both"/>
              <w:rPr>
                <w:ins w:id="120" w:author="metodika 14 OIMRK" w:date="2022-09-07T13:50:00Z"/>
                <w:rFonts w:ascii="Calibri" w:hAnsi="Calibri" w:cs="Calibri"/>
                <w:sz w:val="22"/>
                <w:szCs w:val="22"/>
              </w:rPr>
            </w:pPr>
          </w:p>
        </w:tc>
      </w:tr>
      <w:tr w:rsidR="00446147" w:rsidRPr="00690C7E" w14:paraId="44E34907" w14:textId="77777777" w:rsidTr="0002444F">
        <w:trPr>
          <w:ins w:id="121" w:author="metodika 14 OIMRK" w:date="2022-09-07T13:50:00Z"/>
        </w:trPr>
        <w:tc>
          <w:tcPr>
            <w:tcW w:w="2175" w:type="dxa"/>
            <w:shd w:val="clear" w:color="auto" w:fill="F7CAAC" w:themeFill="accent2" w:themeFillTint="66"/>
          </w:tcPr>
          <w:p w14:paraId="6D14E1A8" w14:textId="77777777" w:rsidR="003434D2" w:rsidRPr="00690C7E" w:rsidRDefault="003434D2" w:rsidP="008F6ED1">
            <w:pPr>
              <w:ind w:right="-108"/>
              <w:rPr>
                <w:ins w:id="122" w:author="metodika 14 OIMRK" w:date="2022-09-07T13:51:00Z"/>
                <w:rFonts w:ascii="Calibri" w:hAnsi="Calibri" w:cs="Calibri"/>
                <w:b/>
                <w:sz w:val="22"/>
                <w:szCs w:val="22"/>
              </w:rPr>
            </w:pPr>
            <w:ins w:id="123" w:author="metodika 14 OIMRK" w:date="2022-09-07T13:51:00Z">
              <w:r w:rsidRPr="00690C7E">
                <w:rPr>
                  <w:rFonts w:ascii="Calibri" w:hAnsi="Calibri" w:cs="Calibri"/>
                  <w:b/>
                  <w:sz w:val="22"/>
                  <w:szCs w:val="22"/>
                </w:rPr>
                <w:t>Pohlavie</w:t>
              </w:r>
            </w:ins>
          </w:p>
          <w:p w14:paraId="5951D487" w14:textId="7ADD7B18" w:rsidR="003434D2" w:rsidRPr="00690C7E" w:rsidRDefault="003434D2" w:rsidP="00D85707">
            <w:pPr>
              <w:jc w:val="both"/>
              <w:rPr>
                <w:ins w:id="124" w:author="metodika 14 OIMRK" w:date="2022-09-07T13:50:00Z"/>
                <w:rFonts w:ascii="Calibri" w:hAnsi="Calibri" w:cs="Calibri"/>
                <w:sz w:val="18"/>
                <w:szCs w:val="18"/>
              </w:rPr>
            </w:pPr>
            <w:ins w:id="125" w:author="metodika 14 OIMRK" w:date="2022-09-07T13:51:00Z">
              <w:r w:rsidRPr="00D85707">
                <w:rPr>
                  <w:rFonts w:ascii="Calibri" w:hAnsi="Calibri" w:cs="Calibri"/>
                  <w:i/>
                  <w:sz w:val="18"/>
                  <w:szCs w:val="18"/>
                </w:rPr>
                <w:t>začiarknuť pole</w:t>
              </w:r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 xml:space="preserve"> – X</w:t>
              </w:r>
            </w:ins>
          </w:p>
        </w:tc>
        <w:tc>
          <w:tcPr>
            <w:tcW w:w="3212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335326D2" w14:textId="03BA65AC" w:rsidR="003434D2" w:rsidRPr="00690C7E" w:rsidRDefault="003434D2" w:rsidP="00690C7E">
            <w:pPr>
              <w:jc w:val="right"/>
              <w:rPr>
                <w:ins w:id="126" w:author="metodika 14 OIMRK" w:date="2022-09-07T13:50:00Z"/>
                <w:rFonts w:ascii="Calibri" w:hAnsi="Calibri" w:cs="Calibri"/>
                <w:sz w:val="22"/>
                <w:szCs w:val="22"/>
              </w:rPr>
            </w:pPr>
            <w:ins w:id="127" w:author="metodika 14 OIMRK" w:date="2022-09-07T13:59:00Z">
              <w:r>
                <w:rPr>
                  <w:rFonts w:ascii="Calibri" w:hAnsi="Calibri" w:cs="Calibri"/>
                  <w:sz w:val="22"/>
                  <w:szCs w:val="22"/>
                </w:rPr>
                <w:t>Muž</w:t>
              </w:r>
            </w:ins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2B5EEA" w14:textId="77777777" w:rsidR="003434D2" w:rsidRPr="009108E8" w:rsidRDefault="003434D2" w:rsidP="00305B38">
            <w:pPr>
              <w:jc w:val="center"/>
              <w:rPr>
                <w:ins w:id="128" w:author="metodika 14 OIMRK" w:date="2022-09-07T13:50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42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4E533B1" w14:textId="7179DE96" w:rsidR="003434D2" w:rsidRPr="009108E8" w:rsidRDefault="003434D2" w:rsidP="00690C7E">
            <w:pPr>
              <w:jc w:val="right"/>
              <w:rPr>
                <w:ins w:id="129" w:author="metodika 14 OIMRK" w:date="2022-09-07T13:50:00Z"/>
                <w:rFonts w:ascii="Calibri" w:hAnsi="Calibri" w:cs="Calibri"/>
                <w:sz w:val="22"/>
                <w:szCs w:val="22"/>
              </w:rPr>
            </w:pPr>
            <w:ins w:id="130" w:author="metodika 14 OIMRK" w:date="2022-09-07T13:59:00Z">
              <w:r>
                <w:rPr>
                  <w:rFonts w:ascii="Calibri" w:hAnsi="Calibri" w:cs="Calibri"/>
                  <w:sz w:val="22"/>
                  <w:szCs w:val="22"/>
                </w:rPr>
                <w:t>Žena</w:t>
              </w:r>
            </w:ins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FCCA5D" w14:textId="77777777" w:rsidR="003434D2" w:rsidRPr="00D85707" w:rsidRDefault="003434D2" w:rsidP="00305B38">
            <w:pPr>
              <w:jc w:val="center"/>
              <w:rPr>
                <w:ins w:id="131" w:author="metodika 14 OIMRK" w:date="2022-09-07T13:50:00Z"/>
                <w:rFonts w:ascii="Calibri" w:hAnsi="Calibri" w:cs="Calibri"/>
                <w:sz w:val="22"/>
                <w:szCs w:val="22"/>
              </w:rPr>
            </w:pPr>
          </w:p>
        </w:tc>
      </w:tr>
      <w:tr w:rsidR="005A3FE6" w:rsidRPr="00690C7E" w14:paraId="0D4A6DDF" w14:textId="77777777" w:rsidTr="006136D3">
        <w:trPr>
          <w:ins w:id="132" w:author="metodika 14 OIMRK" w:date="2022-09-07T15:42:00Z"/>
        </w:trPr>
        <w:tc>
          <w:tcPr>
            <w:tcW w:w="2175" w:type="dxa"/>
            <w:vMerge w:val="restart"/>
            <w:shd w:val="clear" w:color="auto" w:fill="F7CAAC" w:themeFill="accent2" w:themeFillTint="66"/>
          </w:tcPr>
          <w:p w14:paraId="23C07416" w14:textId="469506DE" w:rsidR="0071799A" w:rsidRDefault="0071799A" w:rsidP="0071799A">
            <w:pPr>
              <w:jc w:val="both"/>
              <w:rPr>
                <w:ins w:id="133" w:author="metodika 14 OIMRK" w:date="2022-09-07T15:42:00Z"/>
                <w:rFonts w:ascii="Calibri" w:hAnsi="Calibri" w:cs="Calibri"/>
                <w:b/>
                <w:sz w:val="22"/>
                <w:szCs w:val="22"/>
              </w:rPr>
            </w:pPr>
            <w:ins w:id="134" w:author="metodika 14 OIMRK" w:date="2022-09-07T15:42:00Z">
              <w:r w:rsidRPr="00E00EE2">
                <w:rPr>
                  <w:rFonts w:ascii="Calibri" w:hAnsi="Calibri" w:cs="Calibri"/>
                  <w:b/>
                  <w:sz w:val="22"/>
                  <w:szCs w:val="22"/>
                </w:rPr>
                <w:lastRenderedPageBreak/>
                <w:t>Zamestnanecké postavenie</w:t>
              </w:r>
            </w:ins>
          </w:p>
          <w:p w14:paraId="5E5F22CE" w14:textId="169972C8" w:rsidR="0071799A" w:rsidRDefault="0071799A" w:rsidP="008F6ED1">
            <w:pPr>
              <w:ind w:right="-108"/>
              <w:rPr>
                <w:ins w:id="135" w:author="metodika 14 OIMRK" w:date="2022-09-07T15:42:00Z"/>
                <w:rFonts w:ascii="Calibri" w:hAnsi="Calibri" w:cs="Calibri"/>
                <w:b/>
                <w:sz w:val="22"/>
                <w:szCs w:val="22"/>
              </w:rPr>
            </w:pPr>
            <w:ins w:id="136" w:author="metodika 14 OIMRK" w:date="2022-09-07T15:42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začiarknuť pole – X</w:t>
              </w:r>
            </w:ins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B311A84" w14:textId="77777777" w:rsidR="005A3FE6" w:rsidRDefault="0071799A" w:rsidP="00305B38">
            <w:pPr>
              <w:jc w:val="center"/>
              <w:rPr>
                <w:ins w:id="137" w:author="metodika 14 OIMRK" w:date="2022-09-08T10:38:00Z"/>
                <w:rFonts w:ascii="Calibri" w:hAnsi="Calibri"/>
                <w:sz w:val="18"/>
                <w:szCs w:val="18"/>
              </w:rPr>
            </w:pPr>
            <w:ins w:id="138" w:author="metodika 14 OIMRK" w:date="2022-09-07T15:43:00Z">
              <w:r w:rsidRPr="00A93F73">
                <w:rPr>
                  <w:rFonts w:ascii="Calibri" w:hAnsi="Calibri"/>
                  <w:sz w:val="18"/>
                  <w:szCs w:val="18"/>
                </w:rPr>
                <w:t>Nezamestnaná</w:t>
              </w:r>
            </w:ins>
          </w:p>
          <w:p w14:paraId="46D4F9CD" w14:textId="6855B5EC" w:rsidR="0071799A" w:rsidRDefault="0071799A" w:rsidP="00305B38">
            <w:pPr>
              <w:jc w:val="center"/>
              <w:rPr>
                <w:ins w:id="139" w:author="metodika 14 OIMRK" w:date="2022-09-07T15:42:00Z"/>
                <w:rFonts w:ascii="Calibri" w:hAnsi="Calibri" w:cs="Calibri"/>
                <w:sz w:val="22"/>
                <w:szCs w:val="22"/>
              </w:rPr>
            </w:pPr>
            <w:ins w:id="140" w:author="metodika 14 OIMRK" w:date="2022-09-07T15:43:00Z">
              <w:r w:rsidRPr="00A93F73">
                <w:rPr>
                  <w:rFonts w:ascii="Calibri" w:hAnsi="Calibri"/>
                  <w:sz w:val="18"/>
                  <w:szCs w:val="18"/>
                </w:rPr>
                <w:t>osoba</w:t>
              </w:r>
            </w:ins>
          </w:p>
        </w:tc>
        <w:tc>
          <w:tcPr>
            <w:tcW w:w="1559" w:type="dxa"/>
            <w:gridSpan w:val="4"/>
            <w:tcBorders>
              <w:bottom w:val="single" w:sz="18" w:space="0" w:color="auto"/>
            </w:tcBorders>
          </w:tcPr>
          <w:p w14:paraId="738005E3" w14:textId="01DC1B12" w:rsidR="0071799A" w:rsidRDefault="0071799A" w:rsidP="00305B38">
            <w:pPr>
              <w:jc w:val="center"/>
              <w:rPr>
                <w:ins w:id="141" w:author="metodika 14 OIMRK" w:date="2022-09-07T15:42:00Z"/>
                <w:rFonts w:ascii="Calibri" w:hAnsi="Calibri" w:cs="Calibri"/>
                <w:sz w:val="22"/>
                <w:szCs w:val="22"/>
              </w:rPr>
            </w:pPr>
            <w:ins w:id="142" w:author="metodika 14 OIMRK" w:date="2022-09-07T15:43:00Z">
              <w:r w:rsidRPr="005D1261">
                <w:rPr>
                  <w:rFonts w:ascii="Calibri" w:hAnsi="Calibri" w:cs="Calibri"/>
                  <w:sz w:val="18"/>
                  <w:szCs w:val="18"/>
                </w:rPr>
                <w:t>Dlhodobo nezamestnaná osoba</w:t>
              </w:r>
            </w:ins>
          </w:p>
        </w:tc>
        <w:tc>
          <w:tcPr>
            <w:tcW w:w="1599" w:type="dxa"/>
            <w:gridSpan w:val="5"/>
            <w:tcBorders>
              <w:bottom w:val="single" w:sz="18" w:space="0" w:color="auto"/>
            </w:tcBorders>
          </w:tcPr>
          <w:p w14:paraId="04C67594" w14:textId="77777777" w:rsidR="0071799A" w:rsidRDefault="0071799A" w:rsidP="0071799A">
            <w:pPr>
              <w:jc w:val="center"/>
              <w:rPr>
                <w:ins w:id="143" w:author="metodika 14 OIMRK" w:date="2022-09-07T15:43:00Z"/>
                <w:rFonts w:ascii="Calibri" w:hAnsi="Calibri" w:cs="Calibri"/>
                <w:sz w:val="18"/>
                <w:szCs w:val="18"/>
              </w:rPr>
            </w:pPr>
            <w:ins w:id="144" w:author="metodika 14 OIMRK" w:date="2022-09-07T15:43:00Z">
              <w:r w:rsidRPr="00E945B3">
                <w:rPr>
                  <w:rFonts w:ascii="Calibri" w:hAnsi="Calibri" w:cs="Calibri"/>
                  <w:sz w:val="18"/>
                  <w:szCs w:val="18"/>
                </w:rPr>
                <w:t>N</w:t>
              </w:r>
              <w:r>
                <w:rPr>
                  <w:rFonts w:ascii="Calibri" w:hAnsi="Calibri" w:cs="Calibri"/>
                  <w:sz w:val="18"/>
                  <w:szCs w:val="18"/>
                </w:rPr>
                <w:t>eaktívna</w:t>
              </w:r>
            </w:ins>
          </w:p>
          <w:p w14:paraId="116EBC32" w14:textId="4C99629E" w:rsidR="0071799A" w:rsidRDefault="0071799A" w:rsidP="0071799A">
            <w:pPr>
              <w:jc w:val="center"/>
              <w:rPr>
                <w:ins w:id="145" w:author="metodika 14 OIMRK" w:date="2022-09-07T15:42:00Z"/>
                <w:rFonts w:ascii="Calibri" w:hAnsi="Calibri" w:cs="Calibri"/>
                <w:sz w:val="22"/>
                <w:szCs w:val="22"/>
              </w:rPr>
            </w:pPr>
            <w:ins w:id="146" w:author="metodika 14 OIMRK" w:date="2022-09-07T15:43:00Z">
              <w:r w:rsidRPr="00E945B3">
                <w:rPr>
                  <w:rFonts w:ascii="Calibri" w:hAnsi="Calibri" w:cs="Calibri"/>
                  <w:sz w:val="18"/>
                  <w:szCs w:val="18"/>
                </w:rPr>
                <w:t>osoba</w:t>
              </w:r>
            </w:ins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60367ED6" w14:textId="0A88995A" w:rsidR="0071799A" w:rsidRPr="00F92C17" w:rsidRDefault="0071799A" w:rsidP="00305B38">
            <w:pPr>
              <w:jc w:val="center"/>
              <w:rPr>
                <w:ins w:id="147" w:author="metodika 14 OIMRK" w:date="2022-09-07T15:42:00Z"/>
                <w:rFonts w:ascii="Calibri" w:hAnsi="Calibri" w:cs="Calibri"/>
                <w:sz w:val="18"/>
                <w:szCs w:val="18"/>
              </w:rPr>
            </w:pPr>
            <w:ins w:id="148" w:author="metodika 14 OIMRK" w:date="2022-09-07T15:43:00Z">
              <w:r w:rsidRPr="00AE617A">
                <w:rPr>
                  <w:rFonts w:ascii="Calibri" w:hAnsi="Calibri" w:cs="Calibri"/>
                  <w:sz w:val="18"/>
                  <w:szCs w:val="18"/>
                </w:rPr>
                <w:t>Neaktívna osoba, ktorá nie je zamestnaná, ani v procese vzdelávania alebo odbornej prípravy</w:t>
              </w:r>
            </w:ins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396FB39D" w14:textId="03A8AEC8" w:rsidR="0071799A" w:rsidRDefault="0071799A" w:rsidP="00305B38">
            <w:pPr>
              <w:jc w:val="center"/>
              <w:rPr>
                <w:ins w:id="149" w:author="metodika 14 OIMRK" w:date="2022-09-07T15:42:00Z"/>
                <w:rFonts w:ascii="Calibri" w:hAnsi="Calibri" w:cs="Calibri"/>
                <w:sz w:val="22"/>
                <w:szCs w:val="22"/>
              </w:rPr>
            </w:pPr>
            <w:ins w:id="150" w:author="metodika 14 OIMRK" w:date="2022-09-07T15:43:00Z">
              <w:r w:rsidRPr="00A116C1">
                <w:rPr>
                  <w:rFonts w:ascii="Calibri" w:hAnsi="Calibri" w:cs="Calibri"/>
                  <w:sz w:val="18"/>
                  <w:szCs w:val="18"/>
                </w:rPr>
                <w:t>Zamestnaná osoba, vrátane SZČO</w:t>
              </w:r>
            </w:ins>
          </w:p>
        </w:tc>
      </w:tr>
      <w:tr w:rsidR="00446147" w:rsidRPr="00690C7E" w14:paraId="5E671ECD" w14:textId="77777777" w:rsidTr="006136D3">
        <w:trPr>
          <w:ins w:id="151" w:author="metodika 14 OIMRK" w:date="2022-09-07T15:42:00Z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6860EAC3" w14:textId="4BF97796" w:rsidR="0071799A" w:rsidRPr="00690C7E" w:rsidRDefault="0071799A" w:rsidP="008F6ED1">
            <w:pPr>
              <w:ind w:right="-108"/>
              <w:rPr>
                <w:ins w:id="152" w:author="metodika 14 OIMRK" w:date="2022-09-07T15:42:00Z"/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3828FE" w14:textId="772DF98F" w:rsidR="0071799A" w:rsidRPr="0071799A" w:rsidRDefault="0071799A" w:rsidP="0071799A">
            <w:pPr>
              <w:jc w:val="center"/>
              <w:rPr>
                <w:ins w:id="153" w:author="metodika 14 OIMRK" w:date="2022-09-07T15:42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916EA" w14:textId="77777777" w:rsidR="0071799A" w:rsidRPr="0071799A" w:rsidRDefault="0071799A" w:rsidP="0071799A">
            <w:pPr>
              <w:jc w:val="center"/>
              <w:rPr>
                <w:ins w:id="154" w:author="metodika 14 OIMRK" w:date="2022-09-07T15:42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20D85D" w14:textId="77777777" w:rsidR="0071799A" w:rsidRPr="0071799A" w:rsidRDefault="0071799A" w:rsidP="0071799A">
            <w:pPr>
              <w:jc w:val="center"/>
              <w:rPr>
                <w:ins w:id="155" w:author="metodika 14 OIMRK" w:date="2022-09-07T15:42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93AF5" w14:textId="77777777" w:rsidR="0071799A" w:rsidRPr="0071799A" w:rsidRDefault="0071799A" w:rsidP="0071799A">
            <w:pPr>
              <w:jc w:val="center"/>
              <w:rPr>
                <w:ins w:id="156" w:author="metodika 14 OIMRK" w:date="2022-09-07T15:42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F7944F" w14:textId="77777777" w:rsidR="0071799A" w:rsidRPr="0071799A" w:rsidRDefault="0071799A" w:rsidP="0071799A">
            <w:pPr>
              <w:jc w:val="center"/>
              <w:rPr>
                <w:ins w:id="157" w:author="metodika 14 OIMRK" w:date="2022-09-07T15:42:00Z"/>
                <w:rFonts w:ascii="Calibri" w:hAnsi="Calibri" w:cs="Calibri"/>
                <w:sz w:val="22"/>
                <w:szCs w:val="22"/>
              </w:rPr>
            </w:pPr>
          </w:p>
        </w:tc>
      </w:tr>
      <w:tr w:rsidR="004956B2" w:rsidRPr="00690C7E" w14:paraId="19D5B0AD" w14:textId="77777777" w:rsidTr="006136D3">
        <w:trPr>
          <w:ins w:id="158" w:author="metodika 14 OIMRK" w:date="2022-09-07T13:50:00Z"/>
        </w:trPr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55F60044" w14:textId="77777777" w:rsidR="00AD3EC5" w:rsidRPr="00690C7E" w:rsidRDefault="00AD3EC5" w:rsidP="00AD3EC5">
            <w:pPr>
              <w:ind w:right="-108"/>
              <w:rPr>
                <w:ins w:id="159" w:author="metodika 14 OIMRK" w:date="2022-09-07T14:02:00Z"/>
                <w:rFonts w:ascii="Calibri" w:hAnsi="Calibri" w:cs="Calibri"/>
                <w:b/>
                <w:sz w:val="22"/>
                <w:szCs w:val="22"/>
              </w:rPr>
            </w:pPr>
            <w:ins w:id="160" w:author="metodika 14 OIMRK" w:date="2022-09-07T14:02:00Z">
              <w:r w:rsidRPr="00690C7E">
                <w:rPr>
                  <w:rFonts w:ascii="Calibri" w:hAnsi="Calibri" w:cs="Calibri"/>
                  <w:b/>
                  <w:sz w:val="22"/>
                  <w:szCs w:val="22"/>
                </w:rPr>
                <w:t>Vek</w:t>
              </w:r>
            </w:ins>
          </w:p>
          <w:p w14:paraId="0A5D10F5" w14:textId="59752178" w:rsidR="00AD3EC5" w:rsidRPr="00690C7E" w:rsidRDefault="00AD3EC5" w:rsidP="00AD3EC5">
            <w:pPr>
              <w:jc w:val="both"/>
              <w:rPr>
                <w:ins w:id="161" w:author="metodika 14 OIMRK" w:date="2022-09-07T13:50:00Z"/>
                <w:rFonts w:ascii="Calibri" w:hAnsi="Calibri" w:cs="Calibri"/>
                <w:sz w:val="18"/>
                <w:szCs w:val="18"/>
              </w:rPr>
            </w:pPr>
            <w:ins w:id="162" w:author="metodika 14 OIMRK" w:date="2022-09-07T14:02:00Z">
              <w:r w:rsidRPr="00D85707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603B74" w14:textId="451872B9" w:rsidR="00AD3EC5" w:rsidRPr="00690C7E" w:rsidRDefault="00AD3EC5" w:rsidP="00AD3EC5">
            <w:pPr>
              <w:jc w:val="both"/>
              <w:rPr>
                <w:ins w:id="163" w:author="metodika 14 OIMRK" w:date="2022-09-07T13:50:00Z"/>
                <w:rFonts w:ascii="Calibri" w:hAnsi="Calibri" w:cs="Calibri"/>
                <w:sz w:val="22"/>
                <w:szCs w:val="22"/>
              </w:rPr>
            </w:pPr>
          </w:p>
        </w:tc>
      </w:tr>
      <w:tr w:rsidR="00446147" w:rsidRPr="00690C7E" w14:paraId="1FFDE95A" w14:textId="77777777" w:rsidTr="006136D3">
        <w:trPr>
          <w:ins w:id="164" w:author="metodika 14 OIMRK" w:date="2022-09-08T11:16:00Z"/>
        </w:trPr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114F038A" w14:textId="17D0B096" w:rsidR="00446147" w:rsidRPr="00F92C17" w:rsidRDefault="00446147" w:rsidP="00446147">
            <w:pPr>
              <w:jc w:val="both"/>
              <w:rPr>
                <w:ins w:id="165" w:author="metodika 14 OIMRK" w:date="2022-09-08T11:16:00Z"/>
                <w:rFonts w:ascii="Calibri" w:hAnsi="Calibri" w:cs="Calibri"/>
                <w:sz w:val="22"/>
                <w:szCs w:val="22"/>
                <w:vertAlign w:val="superscript"/>
              </w:rPr>
            </w:pPr>
            <w:ins w:id="166" w:author="metodika 14 OIMRK" w:date="2022-09-08T11:16:00Z">
              <w:r>
                <w:rPr>
                  <w:rFonts w:ascii="Calibri" w:hAnsi="Calibri" w:cs="Calibri"/>
                  <w:b/>
                  <w:sz w:val="22"/>
                  <w:szCs w:val="22"/>
                </w:rPr>
                <w:t>D</w:t>
              </w:r>
              <w:r w:rsidRPr="004B2DAA">
                <w:rPr>
                  <w:rFonts w:ascii="Calibri" w:hAnsi="Calibri" w:cs="Calibri"/>
                  <w:b/>
                  <w:sz w:val="22"/>
                  <w:szCs w:val="22"/>
                </w:rPr>
                <w:t>osiahnutá úroveň vzd</w:t>
              </w:r>
              <w:r w:rsidRPr="008A30C9">
                <w:rPr>
                  <w:rFonts w:ascii="Calibri" w:hAnsi="Calibri" w:cs="Calibri"/>
                  <w:b/>
                  <w:sz w:val="22"/>
                  <w:szCs w:val="22"/>
                </w:rPr>
                <w:t>elania</w:t>
              </w:r>
            </w:ins>
          </w:p>
          <w:p w14:paraId="67DC5812" w14:textId="1F47917D" w:rsidR="00446147" w:rsidRDefault="00446147" w:rsidP="00446147">
            <w:pPr>
              <w:ind w:right="-108"/>
              <w:rPr>
                <w:ins w:id="167" w:author="metodika 14 OIMRK" w:date="2022-09-08T11:16:00Z"/>
                <w:rFonts w:ascii="Calibri" w:hAnsi="Calibri" w:cs="Calibri"/>
                <w:b/>
                <w:sz w:val="22"/>
                <w:szCs w:val="22"/>
              </w:rPr>
            </w:pPr>
            <w:ins w:id="168" w:author="metodika 14 OIMRK" w:date="2022-09-08T11:16:00Z">
              <w:r w:rsidRPr="00965F79">
                <w:rPr>
                  <w:rFonts w:ascii="Calibri" w:hAnsi="Calibri" w:cs="Calibri"/>
                  <w:i/>
                  <w:sz w:val="18"/>
                  <w:szCs w:val="18"/>
                </w:rPr>
                <w:t>začiarknuť pole – X</w:t>
              </w:r>
            </w:ins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A38656E" w14:textId="57B4A91B" w:rsidR="00446147" w:rsidRDefault="00446147" w:rsidP="006136D3">
            <w:pPr>
              <w:jc w:val="center"/>
              <w:rPr>
                <w:ins w:id="169" w:author="metodika 14 OIMRK" w:date="2022-09-08T11:16:00Z"/>
                <w:rFonts w:ascii="Calibri" w:hAnsi="Calibri" w:cs="Calibri"/>
                <w:sz w:val="22"/>
                <w:szCs w:val="22"/>
              </w:rPr>
            </w:pPr>
            <w:ins w:id="170" w:author="metodika 14 OIMRK" w:date="2022-09-08T11:19:00Z">
              <w:r>
                <w:rPr>
                  <w:rFonts w:ascii="Calibri" w:hAnsi="Calibri" w:cs="Calibri"/>
                  <w:sz w:val="22"/>
                  <w:szCs w:val="22"/>
                </w:rPr>
                <w:t xml:space="preserve">ISCED </w:t>
              </w:r>
            </w:ins>
            <w:ins w:id="171" w:author="metodika 14 OIMRK" w:date="2022-09-09T08:56:00Z">
              <w:r w:rsidR="000D09B6">
                <w:rPr>
                  <w:rFonts w:ascii="Calibri" w:hAnsi="Calibri" w:cs="Calibri"/>
                  <w:sz w:val="22"/>
                  <w:szCs w:val="22"/>
                </w:rPr>
                <w:t>0</w:t>
              </w:r>
            </w:ins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97FBB6" w14:textId="4FB18487" w:rsidR="00446147" w:rsidRDefault="00446147" w:rsidP="006136D3">
            <w:pPr>
              <w:jc w:val="center"/>
              <w:rPr>
                <w:ins w:id="172" w:author="metodika 14 OIMRK" w:date="2022-09-08T11:16:00Z"/>
                <w:rFonts w:ascii="Calibri" w:hAnsi="Calibri" w:cs="Calibri"/>
                <w:sz w:val="22"/>
                <w:szCs w:val="22"/>
              </w:rPr>
            </w:pPr>
            <w:ins w:id="173" w:author="metodika 14 OIMRK" w:date="2022-09-08T11:19:00Z">
              <w:r>
                <w:rPr>
                  <w:rFonts w:ascii="Calibri" w:hAnsi="Calibri" w:cs="Calibri"/>
                  <w:sz w:val="22"/>
                  <w:szCs w:val="22"/>
                </w:rPr>
                <w:t xml:space="preserve">ISCED </w:t>
              </w:r>
            </w:ins>
            <w:ins w:id="174" w:author="metodika 14 OIMRK" w:date="2022-09-09T08:56:00Z">
              <w:r w:rsidR="000D09B6">
                <w:rPr>
                  <w:rFonts w:ascii="Calibri" w:hAnsi="Calibri" w:cs="Calibri"/>
                  <w:sz w:val="22"/>
                  <w:szCs w:val="22"/>
                </w:rPr>
                <w:t>1</w:t>
              </w:r>
            </w:ins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A04B4A" w14:textId="252E6991" w:rsidR="00446147" w:rsidRDefault="00446147" w:rsidP="006136D3">
            <w:pPr>
              <w:jc w:val="center"/>
              <w:rPr>
                <w:ins w:id="175" w:author="metodika 14 OIMRK" w:date="2022-09-08T11:16:00Z"/>
                <w:rFonts w:ascii="Calibri" w:hAnsi="Calibri" w:cs="Calibri"/>
                <w:sz w:val="22"/>
                <w:szCs w:val="22"/>
              </w:rPr>
            </w:pPr>
            <w:ins w:id="176" w:author="metodika 14 OIMRK" w:date="2022-09-08T11:19:00Z">
              <w:r>
                <w:rPr>
                  <w:rFonts w:ascii="Calibri" w:hAnsi="Calibri" w:cs="Calibri"/>
                  <w:sz w:val="22"/>
                  <w:szCs w:val="22"/>
                </w:rPr>
                <w:t xml:space="preserve">ISCED </w:t>
              </w:r>
            </w:ins>
            <w:ins w:id="177" w:author="metodika 14 OIMRK" w:date="2022-09-09T08:56:00Z">
              <w:r w:rsidR="000D09B6">
                <w:rPr>
                  <w:rFonts w:ascii="Calibri" w:hAnsi="Calibri" w:cs="Calibri"/>
                  <w:sz w:val="22"/>
                  <w:szCs w:val="22"/>
                </w:rPr>
                <w:t>2</w:t>
              </w:r>
            </w:ins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D750502" w14:textId="47AE5A04" w:rsidR="00446147" w:rsidRDefault="00446147" w:rsidP="006136D3">
            <w:pPr>
              <w:jc w:val="center"/>
              <w:rPr>
                <w:ins w:id="178" w:author="metodika 14 OIMRK" w:date="2022-09-08T11:16:00Z"/>
                <w:rFonts w:ascii="Calibri" w:hAnsi="Calibri" w:cs="Calibri"/>
                <w:sz w:val="22"/>
                <w:szCs w:val="22"/>
              </w:rPr>
            </w:pPr>
            <w:ins w:id="179" w:author="metodika 14 OIMRK" w:date="2022-09-08T11:19:00Z">
              <w:r>
                <w:rPr>
                  <w:rFonts w:ascii="Calibri" w:hAnsi="Calibri" w:cs="Calibri"/>
                  <w:sz w:val="22"/>
                  <w:szCs w:val="22"/>
                </w:rPr>
                <w:t xml:space="preserve">ISCED </w:t>
              </w:r>
            </w:ins>
            <w:ins w:id="180" w:author="metodika 14 OIMRK" w:date="2022-09-09T08:56:00Z">
              <w:r w:rsidR="000D09B6">
                <w:rPr>
                  <w:rFonts w:ascii="Calibri" w:hAnsi="Calibri" w:cs="Calibri"/>
                  <w:sz w:val="22"/>
                  <w:szCs w:val="22"/>
                </w:rPr>
                <w:t>3</w:t>
              </w:r>
            </w:ins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D4E2799" w14:textId="7C34E0AE" w:rsidR="00446147" w:rsidRDefault="00446147" w:rsidP="006136D3">
            <w:pPr>
              <w:jc w:val="center"/>
              <w:rPr>
                <w:ins w:id="181" w:author="metodika 14 OIMRK" w:date="2022-09-08T11:16:00Z"/>
                <w:rFonts w:ascii="Calibri" w:hAnsi="Calibri" w:cs="Calibri"/>
                <w:sz w:val="22"/>
                <w:szCs w:val="22"/>
              </w:rPr>
            </w:pPr>
            <w:ins w:id="182" w:author="metodika 14 OIMRK" w:date="2022-09-08T11:19:00Z">
              <w:r>
                <w:rPr>
                  <w:rFonts w:ascii="Calibri" w:hAnsi="Calibri" w:cs="Calibri"/>
                  <w:sz w:val="22"/>
                  <w:szCs w:val="22"/>
                </w:rPr>
                <w:t xml:space="preserve">ISCED </w:t>
              </w:r>
            </w:ins>
            <w:ins w:id="183" w:author="metodika 14 OIMRK" w:date="2022-09-09T08:56:00Z">
              <w:r w:rsidR="000D09B6">
                <w:rPr>
                  <w:rFonts w:ascii="Calibri" w:hAnsi="Calibri" w:cs="Calibri"/>
                  <w:sz w:val="22"/>
                  <w:szCs w:val="22"/>
                </w:rPr>
                <w:t>4</w:t>
              </w:r>
            </w:ins>
          </w:p>
        </w:tc>
        <w:tc>
          <w:tcPr>
            <w:tcW w:w="852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51DFFE" w14:textId="6FF13685" w:rsidR="00446147" w:rsidRDefault="00446147" w:rsidP="006136D3">
            <w:pPr>
              <w:jc w:val="center"/>
              <w:rPr>
                <w:ins w:id="184" w:author="metodika 14 OIMRK" w:date="2022-09-08T11:16:00Z"/>
                <w:rFonts w:ascii="Calibri" w:hAnsi="Calibri" w:cs="Calibri"/>
                <w:sz w:val="22"/>
                <w:szCs w:val="22"/>
              </w:rPr>
            </w:pPr>
            <w:ins w:id="185" w:author="metodika 14 OIMRK" w:date="2022-09-08T11:19:00Z">
              <w:r>
                <w:rPr>
                  <w:rFonts w:ascii="Calibri" w:hAnsi="Calibri" w:cs="Calibri"/>
                  <w:sz w:val="22"/>
                  <w:szCs w:val="22"/>
                </w:rPr>
                <w:t xml:space="preserve">ISCED </w:t>
              </w:r>
            </w:ins>
            <w:ins w:id="186" w:author="metodika 14 OIMRK" w:date="2022-09-09T08:56:00Z">
              <w:r w:rsidR="000D09B6">
                <w:rPr>
                  <w:rFonts w:ascii="Calibri" w:hAnsi="Calibri" w:cs="Calibri"/>
                  <w:sz w:val="22"/>
                  <w:szCs w:val="22"/>
                </w:rPr>
                <w:t>5</w:t>
              </w:r>
            </w:ins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20ACAB9" w14:textId="7058352F" w:rsidR="00446147" w:rsidRDefault="00446147" w:rsidP="006136D3">
            <w:pPr>
              <w:jc w:val="center"/>
              <w:rPr>
                <w:ins w:id="187" w:author="metodika 14 OIMRK" w:date="2022-09-08T11:16:00Z"/>
                <w:rFonts w:ascii="Calibri" w:hAnsi="Calibri" w:cs="Calibri"/>
                <w:sz w:val="22"/>
                <w:szCs w:val="22"/>
              </w:rPr>
            </w:pPr>
            <w:ins w:id="188" w:author="metodika 14 OIMRK" w:date="2022-09-08T11:19:00Z">
              <w:r>
                <w:rPr>
                  <w:rFonts w:ascii="Calibri" w:hAnsi="Calibri" w:cs="Calibri"/>
                  <w:sz w:val="22"/>
                  <w:szCs w:val="22"/>
                </w:rPr>
                <w:t>ISCED</w:t>
              </w:r>
            </w:ins>
            <w:ins w:id="189" w:author="metodika 14 OIMRK" w:date="2022-09-08T11:20:00Z">
              <w:r>
                <w:rPr>
                  <w:rFonts w:ascii="Calibri" w:hAnsi="Calibri" w:cs="Calibri"/>
                  <w:sz w:val="22"/>
                  <w:szCs w:val="22"/>
                </w:rPr>
                <w:t xml:space="preserve"> </w:t>
              </w:r>
            </w:ins>
            <w:ins w:id="190" w:author="metodika 14 OIMRK" w:date="2022-09-09T08:56:00Z">
              <w:r w:rsidR="000D09B6">
                <w:rPr>
                  <w:rFonts w:ascii="Calibri" w:hAnsi="Calibri" w:cs="Calibri"/>
                  <w:sz w:val="22"/>
                  <w:szCs w:val="22"/>
                </w:rPr>
                <w:t>6</w:t>
              </w:r>
            </w:ins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30FDE91" w14:textId="6455B9F4" w:rsidR="00446147" w:rsidRDefault="00446147" w:rsidP="006136D3">
            <w:pPr>
              <w:jc w:val="center"/>
              <w:rPr>
                <w:ins w:id="191" w:author="metodika 14 OIMRK" w:date="2022-09-08T11:16:00Z"/>
                <w:rFonts w:ascii="Calibri" w:hAnsi="Calibri" w:cs="Calibri"/>
                <w:sz w:val="22"/>
                <w:szCs w:val="22"/>
              </w:rPr>
            </w:pPr>
            <w:ins w:id="192" w:author="metodika 14 OIMRK" w:date="2022-09-08T11:20:00Z">
              <w:r>
                <w:rPr>
                  <w:rFonts w:ascii="Calibri" w:hAnsi="Calibri" w:cs="Calibri"/>
                  <w:sz w:val="22"/>
                  <w:szCs w:val="22"/>
                </w:rPr>
                <w:t xml:space="preserve">ISCED </w:t>
              </w:r>
            </w:ins>
            <w:ins w:id="193" w:author="metodika 14 OIMRK" w:date="2022-09-09T08:56:00Z">
              <w:r w:rsidR="000D09B6">
                <w:rPr>
                  <w:rFonts w:ascii="Calibri" w:hAnsi="Calibri" w:cs="Calibri"/>
                  <w:sz w:val="22"/>
                  <w:szCs w:val="22"/>
                </w:rPr>
                <w:t>7</w:t>
              </w:r>
            </w:ins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2DA45D5" w14:textId="1A7EA9D1" w:rsidR="00446147" w:rsidRDefault="00446147" w:rsidP="006136D3">
            <w:pPr>
              <w:jc w:val="center"/>
              <w:rPr>
                <w:ins w:id="194" w:author="metodika 14 OIMRK" w:date="2022-09-08T11:16:00Z"/>
                <w:rFonts w:ascii="Calibri" w:hAnsi="Calibri" w:cs="Calibri"/>
                <w:sz w:val="22"/>
                <w:szCs w:val="22"/>
              </w:rPr>
            </w:pPr>
            <w:ins w:id="195" w:author="metodika 14 OIMRK" w:date="2022-09-08T11:20:00Z">
              <w:r>
                <w:rPr>
                  <w:rFonts w:ascii="Calibri" w:hAnsi="Calibri" w:cs="Calibri"/>
                  <w:sz w:val="22"/>
                  <w:szCs w:val="22"/>
                </w:rPr>
                <w:t xml:space="preserve">ISCED </w:t>
              </w:r>
            </w:ins>
            <w:ins w:id="196" w:author="metodika 14 OIMRK" w:date="2022-09-09T08:56:00Z">
              <w:r w:rsidR="000D09B6">
                <w:rPr>
                  <w:rFonts w:ascii="Calibri" w:hAnsi="Calibri" w:cs="Calibri"/>
                  <w:sz w:val="22"/>
                  <w:szCs w:val="22"/>
                </w:rPr>
                <w:t>8</w:t>
              </w:r>
            </w:ins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2B879B" w14:textId="201809FA" w:rsidR="00446147" w:rsidRPr="00446147" w:rsidRDefault="00446147" w:rsidP="00446147">
            <w:pPr>
              <w:jc w:val="both"/>
              <w:rPr>
                <w:ins w:id="197" w:author="metodika 14 OIMRK" w:date="2022-09-08T11:16:00Z"/>
                <w:rFonts w:ascii="Calibri" w:hAnsi="Calibri" w:cs="Calibri"/>
                <w:spacing w:val="-2"/>
                <w:sz w:val="22"/>
                <w:szCs w:val="22"/>
              </w:rPr>
            </w:pPr>
            <w:ins w:id="198" w:author="metodika 14 OIMRK" w:date="2022-09-08T11:20:00Z">
              <w:r w:rsidRPr="00446147">
                <w:rPr>
                  <w:rFonts w:ascii="Calibri" w:hAnsi="Calibri" w:cs="Calibri"/>
                  <w:spacing w:val="-2"/>
                  <w:sz w:val="22"/>
                  <w:szCs w:val="22"/>
                </w:rPr>
                <w:t>Neza-radené</w:t>
              </w:r>
            </w:ins>
          </w:p>
        </w:tc>
      </w:tr>
      <w:tr w:rsidR="000D09B6" w:rsidRPr="00690C7E" w14:paraId="05DBA44A" w14:textId="77777777" w:rsidTr="007435BC">
        <w:trPr>
          <w:trHeight w:val="316"/>
          <w:ins w:id="199" w:author="metodika 14 OIMRK" w:date="2022-09-08T11:16:00Z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7DA6CCB9" w14:textId="3C00F169" w:rsidR="000D09B6" w:rsidRPr="00690C7E" w:rsidRDefault="000D09B6" w:rsidP="00AD3EC5">
            <w:pPr>
              <w:ind w:right="-108"/>
              <w:rPr>
                <w:ins w:id="200" w:author="metodika 14 OIMRK" w:date="2022-09-08T11:16:00Z"/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349A1E" w14:textId="77777777" w:rsidR="000D09B6" w:rsidRPr="00690C7E" w:rsidRDefault="000D09B6" w:rsidP="00AD3EC5">
            <w:pPr>
              <w:jc w:val="both"/>
              <w:rPr>
                <w:ins w:id="201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093ADB" w14:textId="77777777" w:rsidR="000D09B6" w:rsidRPr="00690C7E" w:rsidRDefault="000D09B6" w:rsidP="00AD3EC5">
            <w:pPr>
              <w:jc w:val="both"/>
              <w:rPr>
                <w:ins w:id="202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23A1C0" w14:textId="77777777" w:rsidR="000D09B6" w:rsidRPr="00690C7E" w:rsidRDefault="000D09B6" w:rsidP="00AD3EC5">
            <w:pPr>
              <w:jc w:val="both"/>
              <w:rPr>
                <w:ins w:id="203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011373" w14:textId="77777777" w:rsidR="000D09B6" w:rsidRPr="00690C7E" w:rsidRDefault="000D09B6" w:rsidP="00AD3EC5">
            <w:pPr>
              <w:jc w:val="both"/>
              <w:rPr>
                <w:ins w:id="204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3EE4E" w14:textId="77777777" w:rsidR="000D09B6" w:rsidRPr="00690C7E" w:rsidRDefault="000D09B6" w:rsidP="00AD3EC5">
            <w:pPr>
              <w:jc w:val="both"/>
              <w:rPr>
                <w:ins w:id="205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EA03C5" w14:textId="77777777" w:rsidR="000D09B6" w:rsidRPr="00690C7E" w:rsidRDefault="000D09B6" w:rsidP="00AD3EC5">
            <w:pPr>
              <w:jc w:val="both"/>
              <w:rPr>
                <w:ins w:id="206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9F89D1" w14:textId="77777777" w:rsidR="000D09B6" w:rsidRPr="00690C7E" w:rsidRDefault="000D09B6" w:rsidP="00AD3EC5">
            <w:pPr>
              <w:jc w:val="both"/>
              <w:rPr>
                <w:ins w:id="207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C3F5" w14:textId="77777777" w:rsidR="000D09B6" w:rsidRPr="00690C7E" w:rsidRDefault="000D09B6" w:rsidP="00AD3EC5">
            <w:pPr>
              <w:jc w:val="both"/>
              <w:rPr>
                <w:ins w:id="208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486E36" w14:textId="77777777" w:rsidR="000D09B6" w:rsidRPr="00690C7E" w:rsidRDefault="000D09B6" w:rsidP="00AD3EC5">
            <w:pPr>
              <w:jc w:val="both"/>
              <w:rPr>
                <w:ins w:id="209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08DB8F" w14:textId="2B8F5ECD" w:rsidR="000D09B6" w:rsidRPr="00690C7E" w:rsidRDefault="000D09B6" w:rsidP="00AD3EC5">
            <w:pPr>
              <w:jc w:val="both"/>
              <w:rPr>
                <w:ins w:id="210" w:author="metodika 14 OIMRK" w:date="2022-09-08T11:16:00Z"/>
                <w:rFonts w:ascii="Calibri" w:hAnsi="Calibri" w:cs="Calibri"/>
                <w:sz w:val="22"/>
                <w:szCs w:val="22"/>
              </w:rPr>
            </w:pPr>
          </w:p>
        </w:tc>
      </w:tr>
      <w:tr w:rsidR="0066614F" w:rsidRPr="00690C7E" w14:paraId="255BA1AE" w14:textId="77777777" w:rsidTr="0065711F">
        <w:tblPrEx>
          <w:tblW w:w="10602" w:type="dxa"/>
          <w:tblInd w:w="-714" w:type="dxa"/>
          <w:tblLayout w:type="fixed"/>
          <w:tblPrExChange w:id="211" w:author="metodika 14 OIMRK" w:date="2022-09-12T08:18:00Z">
            <w:tblPrEx>
              <w:tblW w:w="10602" w:type="dxa"/>
              <w:tblInd w:w="-714" w:type="dxa"/>
              <w:tblLayout w:type="fixed"/>
            </w:tblPrEx>
          </w:tblPrExChange>
        </w:tblPrEx>
        <w:trPr>
          <w:ins w:id="212" w:author="metodika 14 OIMRK" w:date="2022-09-08T10:26:00Z"/>
          <w:trPrChange w:id="213" w:author="metodika 14 OIMRK" w:date="2022-09-12T08:18:00Z">
            <w:trPr>
              <w:gridBefore w:val="1"/>
            </w:trPr>
          </w:trPrChange>
        </w:trPr>
        <w:tc>
          <w:tcPr>
            <w:tcW w:w="2175" w:type="dxa"/>
            <w:vMerge w:val="restart"/>
            <w:shd w:val="clear" w:color="auto" w:fill="F7CAAC" w:themeFill="accent2" w:themeFillTint="66"/>
            <w:tcPrChange w:id="214" w:author="metodika 14 OIMRK" w:date="2022-09-12T08:18:00Z">
              <w:tcPr>
                <w:tcW w:w="2175" w:type="dxa"/>
                <w:gridSpan w:val="2"/>
                <w:vMerge w:val="restart"/>
                <w:shd w:val="clear" w:color="auto" w:fill="F7CAAC" w:themeFill="accent2" w:themeFillTint="66"/>
              </w:tcPr>
            </w:tcPrChange>
          </w:tcPr>
          <w:p w14:paraId="34602F87" w14:textId="77777777" w:rsidR="00F92C17" w:rsidRDefault="00F92C17" w:rsidP="00F92C17">
            <w:pPr>
              <w:jc w:val="both"/>
              <w:rPr>
                <w:ins w:id="215" w:author="metodika 14 OIMRK" w:date="2022-09-08T10:27:00Z"/>
                <w:rFonts w:ascii="Calibri" w:hAnsi="Calibri" w:cs="Calibri"/>
                <w:b/>
                <w:sz w:val="22"/>
                <w:szCs w:val="22"/>
              </w:rPr>
            </w:pPr>
            <w:ins w:id="216" w:author="metodika 14 OIMRK" w:date="2022-09-08T10:27:00Z">
              <w:r>
                <w:rPr>
                  <w:rFonts w:ascii="Calibri" w:hAnsi="Calibri" w:cs="Calibri"/>
                  <w:b/>
                  <w:sz w:val="22"/>
                  <w:szCs w:val="22"/>
                </w:rPr>
                <w:t>Znevýhodnenie</w:t>
              </w:r>
              <w:r>
                <w:rPr>
                  <w:rStyle w:val="Odkaznapoznmkupodiarou"/>
                  <w:rFonts w:ascii="Calibri" w:hAnsi="Calibri" w:cs="Calibri"/>
                  <w:b/>
                  <w:sz w:val="22"/>
                  <w:szCs w:val="22"/>
                </w:rPr>
                <w:footnoteReference w:id="5"/>
              </w:r>
            </w:ins>
          </w:p>
          <w:p w14:paraId="719D9FCC" w14:textId="4E769C0C" w:rsidR="00F92C17" w:rsidRDefault="00F92C17" w:rsidP="00AD3EC5">
            <w:pPr>
              <w:jc w:val="both"/>
              <w:rPr>
                <w:ins w:id="219" w:author="metodika 14 OIMRK" w:date="2022-09-08T10:26:00Z"/>
                <w:rFonts w:ascii="Calibri" w:hAnsi="Calibri" w:cs="Calibri"/>
                <w:b/>
                <w:sz w:val="22"/>
                <w:szCs w:val="22"/>
              </w:rPr>
            </w:pPr>
            <w:ins w:id="220" w:author="metodika 14 OIMRK" w:date="2022-09-08T10:27:00Z">
              <w:r w:rsidRPr="008423F1">
                <w:rPr>
                  <w:rFonts w:ascii="Calibri" w:hAnsi="Calibri" w:cs="Calibri"/>
                  <w:i/>
                  <w:sz w:val="18"/>
                  <w:szCs w:val="18"/>
                </w:rPr>
                <w:t>začiarknuť pole – X</w:t>
              </w:r>
            </w:ins>
          </w:p>
        </w:tc>
        <w:tc>
          <w:tcPr>
            <w:tcW w:w="2343" w:type="dxa"/>
            <w:gridSpan w:val="4"/>
            <w:tcBorders>
              <w:top w:val="single" w:sz="18" w:space="0" w:color="auto"/>
              <w:bottom w:val="single" w:sz="18" w:space="0" w:color="auto"/>
            </w:tcBorders>
            <w:tcPrChange w:id="221" w:author="metodika 14 OIMRK" w:date="2022-09-12T08:18:00Z">
              <w:tcPr>
                <w:tcW w:w="2343" w:type="dxa"/>
                <w:gridSpan w:val="6"/>
                <w:tcBorders>
                  <w:top w:val="single" w:sz="18" w:space="0" w:color="auto"/>
                  <w:bottom w:val="single" w:sz="18" w:space="0" w:color="auto"/>
                </w:tcBorders>
              </w:tcPr>
            </w:tcPrChange>
          </w:tcPr>
          <w:p w14:paraId="2789A694" w14:textId="0F9AB9D3" w:rsidR="00F92C17" w:rsidRDefault="00F92C17" w:rsidP="00690C7E">
            <w:pPr>
              <w:jc w:val="center"/>
              <w:rPr>
                <w:ins w:id="222" w:author="metodika 14 OIMRK" w:date="2022-09-08T10:26:00Z"/>
                <w:rFonts w:ascii="Calibri" w:hAnsi="Calibri" w:cs="Calibri"/>
                <w:sz w:val="22"/>
                <w:szCs w:val="22"/>
              </w:rPr>
            </w:pPr>
            <w:ins w:id="223" w:author="metodika 14 OIMRK" w:date="2022-09-08T10:30:00Z">
              <w:r w:rsidRPr="00F92C17">
                <w:rPr>
                  <w:rFonts w:ascii="Calibri" w:hAnsi="Calibri" w:cs="Calibri"/>
                  <w:sz w:val="22"/>
                  <w:szCs w:val="22"/>
                </w:rPr>
                <w:t>Migrant, účastník s</w:t>
              </w:r>
            </w:ins>
            <w:ins w:id="224" w:author="metodika 14 OIMRK" w:date="2022-09-09T09:13:00Z">
              <w:r w:rsidR="005E2EBC">
                <w:rPr>
                  <w:rFonts w:ascii="Calibri" w:hAnsi="Calibri" w:cs="Calibri"/>
                  <w:sz w:val="22"/>
                  <w:szCs w:val="22"/>
                </w:rPr>
                <w:t> </w:t>
              </w:r>
            </w:ins>
            <w:ins w:id="225" w:author="metodika 14 OIMRK" w:date="2022-09-08T10:30:00Z">
              <w:r w:rsidRPr="00F92C17">
                <w:rPr>
                  <w:rFonts w:ascii="Calibri" w:hAnsi="Calibri" w:cs="Calibri"/>
                  <w:sz w:val="22"/>
                  <w:szCs w:val="22"/>
                </w:rPr>
                <w:t xml:space="preserve">cudzím pôvodom, príslušník menšiny (vrátane marginalizovaných komunít ako sú napríklad Rómovia) </w:t>
              </w:r>
              <w:r>
                <w:rPr>
                  <w:rFonts w:ascii="Calibri" w:hAnsi="Calibri" w:cs="Calibri"/>
                  <w:sz w:val="22"/>
                  <w:szCs w:val="22"/>
                </w:rPr>
                <w:t>–</w:t>
              </w:r>
              <w:r w:rsidRPr="00F92C17">
                <w:rPr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Pr="006136D3">
                <w:rPr>
                  <w:rFonts w:ascii="Calibri" w:hAnsi="Calibri" w:cs="Calibri"/>
                  <w:b/>
                  <w:sz w:val="22"/>
                  <w:szCs w:val="22"/>
                  <w:u w:val="single"/>
                </w:rPr>
                <w:t>citlivý údaj</w:t>
              </w:r>
            </w:ins>
          </w:p>
        </w:tc>
        <w:tc>
          <w:tcPr>
            <w:tcW w:w="2145" w:type="dxa"/>
            <w:gridSpan w:val="6"/>
            <w:tcBorders>
              <w:top w:val="single" w:sz="18" w:space="0" w:color="auto"/>
              <w:bottom w:val="single" w:sz="18" w:space="0" w:color="auto"/>
            </w:tcBorders>
            <w:tcPrChange w:id="226" w:author="metodika 14 OIMRK" w:date="2022-09-12T08:18:00Z">
              <w:tcPr>
                <w:tcW w:w="2145" w:type="dxa"/>
                <w:gridSpan w:val="8"/>
                <w:tcBorders>
                  <w:top w:val="single" w:sz="18" w:space="0" w:color="auto"/>
                  <w:bottom w:val="single" w:sz="18" w:space="0" w:color="auto"/>
                </w:tcBorders>
              </w:tcPr>
            </w:tcPrChange>
          </w:tcPr>
          <w:p w14:paraId="5502C4D5" w14:textId="6B2EF18A" w:rsidR="002D0882" w:rsidRDefault="002D0882" w:rsidP="002D0882">
            <w:pPr>
              <w:jc w:val="center"/>
              <w:rPr>
                <w:ins w:id="227" w:author="metodika 14 OIMRK" w:date="2022-09-08T14:36:00Z"/>
                <w:rFonts w:ascii="Calibri" w:hAnsi="Calibri" w:cs="Calibri"/>
                <w:sz w:val="22"/>
                <w:szCs w:val="22"/>
              </w:rPr>
            </w:pPr>
            <w:ins w:id="228" w:author="metodika 14 OIMRK" w:date="2022-09-08T10:30:00Z">
              <w:r>
                <w:rPr>
                  <w:rFonts w:ascii="Calibri" w:hAnsi="Calibri" w:cs="Calibri"/>
                  <w:sz w:val="22"/>
                  <w:szCs w:val="22"/>
                </w:rPr>
                <w:t>Zdravotne</w:t>
              </w:r>
            </w:ins>
          </w:p>
          <w:p w14:paraId="66C849D7" w14:textId="31383981" w:rsidR="00F92C17" w:rsidRDefault="00F92C17" w:rsidP="002D0882">
            <w:pPr>
              <w:jc w:val="center"/>
              <w:rPr>
                <w:ins w:id="229" w:author="metodika 14 OIMRK" w:date="2022-09-08T10:26:00Z"/>
                <w:rFonts w:ascii="Calibri" w:hAnsi="Calibri" w:cs="Calibri"/>
                <w:sz w:val="22"/>
                <w:szCs w:val="22"/>
              </w:rPr>
            </w:pPr>
            <w:ins w:id="230" w:author="metodika 14 OIMRK" w:date="2022-09-08T10:30:00Z">
              <w:r w:rsidRPr="00F92C17">
                <w:rPr>
                  <w:rFonts w:ascii="Calibri" w:hAnsi="Calibri" w:cs="Calibri"/>
                  <w:sz w:val="22"/>
                  <w:szCs w:val="22"/>
                </w:rPr>
                <w:t xml:space="preserve">postihnutý </w:t>
              </w:r>
              <w:r>
                <w:rPr>
                  <w:rFonts w:ascii="Calibri" w:hAnsi="Calibri" w:cs="Calibri"/>
                  <w:sz w:val="22"/>
                  <w:szCs w:val="22"/>
                </w:rPr>
                <w:t>–</w:t>
              </w:r>
              <w:r w:rsidRPr="00F92C17">
                <w:rPr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Pr="006136D3">
                <w:rPr>
                  <w:rFonts w:ascii="Calibri" w:hAnsi="Calibri" w:cs="Calibri"/>
                  <w:b/>
                  <w:sz w:val="22"/>
                  <w:szCs w:val="22"/>
                  <w:u w:val="single"/>
                </w:rPr>
                <w:t>citlivý údaj</w:t>
              </w:r>
            </w:ins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  <w:tcPrChange w:id="231" w:author="metodika 14 OIMRK" w:date="2022-09-12T08:18:00Z">
              <w:tcPr>
                <w:tcW w:w="2078" w:type="dxa"/>
                <w:gridSpan w:val="5"/>
                <w:tcBorders>
                  <w:top w:val="single" w:sz="18" w:space="0" w:color="auto"/>
                  <w:bottom w:val="single" w:sz="18" w:space="0" w:color="auto"/>
                </w:tcBorders>
              </w:tcPr>
            </w:tcPrChange>
          </w:tcPr>
          <w:p w14:paraId="2CC5A149" w14:textId="68E8C0C6" w:rsidR="00F92C17" w:rsidRDefault="00F92C17" w:rsidP="002D0882">
            <w:pPr>
              <w:jc w:val="center"/>
              <w:rPr>
                <w:ins w:id="232" w:author="metodika 14 OIMRK" w:date="2022-09-08T10:26:00Z"/>
                <w:rFonts w:ascii="Calibri" w:hAnsi="Calibri" w:cs="Calibri"/>
                <w:sz w:val="22"/>
                <w:szCs w:val="22"/>
              </w:rPr>
            </w:pPr>
            <w:ins w:id="233" w:author="metodika 14 OIMRK" w:date="2022-09-08T10:30:00Z">
              <w:r>
                <w:rPr>
                  <w:rFonts w:ascii="Calibri" w:hAnsi="Calibri" w:cs="Calibri"/>
                  <w:sz w:val="22"/>
                  <w:szCs w:val="22"/>
                </w:rPr>
                <w:t xml:space="preserve">Iné – </w:t>
              </w:r>
              <w:r w:rsidRPr="006136D3">
                <w:rPr>
                  <w:rFonts w:ascii="Calibri" w:hAnsi="Calibri" w:cs="Calibri"/>
                  <w:b/>
                  <w:sz w:val="22"/>
                  <w:szCs w:val="22"/>
                  <w:u w:val="single"/>
                </w:rPr>
                <w:t>citlivý údaj</w:t>
              </w:r>
            </w:ins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  <w:tcPrChange w:id="234" w:author="metodika 14 OIMRK" w:date="2022-09-12T08:18:00Z">
              <w:tcPr>
                <w:tcW w:w="1861" w:type="dxa"/>
                <w:gridSpan w:val="4"/>
                <w:tcBorders>
                  <w:top w:val="single" w:sz="18" w:space="0" w:color="auto"/>
                  <w:bottom w:val="single" w:sz="18" w:space="0" w:color="auto"/>
                </w:tcBorders>
              </w:tcPr>
            </w:tcPrChange>
          </w:tcPr>
          <w:p w14:paraId="3096217B" w14:textId="20713F87" w:rsidR="00F92C17" w:rsidRDefault="00F92C17" w:rsidP="00690C7E">
            <w:pPr>
              <w:jc w:val="center"/>
              <w:rPr>
                <w:ins w:id="235" w:author="metodika 14 OIMRK" w:date="2022-09-08T10:26:00Z"/>
                <w:rFonts w:ascii="Calibri" w:hAnsi="Calibri" w:cs="Calibri"/>
                <w:sz w:val="22"/>
                <w:szCs w:val="22"/>
              </w:rPr>
            </w:pPr>
            <w:ins w:id="236" w:author="metodika 14 OIMRK" w:date="2022-09-08T10:31:00Z">
              <w:r>
                <w:rPr>
                  <w:rFonts w:ascii="Calibri" w:hAnsi="Calibri" w:cs="Calibri"/>
                  <w:sz w:val="22"/>
                  <w:szCs w:val="22"/>
                </w:rPr>
                <w:t>Nie</w:t>
              </w:r>
            </w:ins>
          </w:p>
        </w:tc>
      </w:tr>
      <w:tr w:rsidR="0066614F" w:rsidRPr="00690C7E" w14:paraId="0D258A86" w14:textId="77777777" w:rsidTr="006136D3">
        <w:trPr>
          <w:ins w:id="237" w:author="metodika 14 OIMRK" w:date="2022-09-08T10:26:00Z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5DA9CC5F" w14:textId="3B15D866" w:rsidR="00F92C17" w:rsidRDefault="00F92C17" w:rsidP="00AD3EC5">
            <w:pPr>
              <w:jc w:val="both"/>
              <w:rPr>
                <w:ins w:id="238" w:author="metodika 14 OIMRK" w:date="2022-09-08T10:26:00Z"/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D15368" w14:textId="573DDE9D" w:rsidR="00F92C17" w:rsidRDefault="00F92C17" w:rsidP="00690C7E">
            <w:pPr>
              <w:jc w:val="center"/>
              <w:rPr>
                <w:ins w:id="239" w:author="metodika 14 OIMRK" w:date="2022-09-08T10:2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4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5C4998" w14:textId="77777777" w:rsidR="00F92C17" w:rsidRDefault="00F92C17" w:rsidP="00690C7E">
            <w:pPr>
              <w:jc w:val="center"/>
              <w:rPr>
                <w:ins w:id="240" w:author="metodika 14 OIMRK" w:date="2022-09-08T10:2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801DE4" w14:textId="77777777" w:rsidR="00F92C17" w:rsidRDefault="00F92C17" w:rsidP="00690C7E">
            <w:pPr>
              <w:jc w:val="center"/>
              <w:rPr>
                <w:ins w:id="241" w:author="metodika 14 OIMRK" w:date="2022-09-08T10:26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78D37" w14:textId="77777777" w:rsidR="00F92C17" w:rsidRDefault="00F92C17" w:rsidP="00690C7E">
            <w:pPr>
              <w:jc w:val="center"/>
              <w:rPr>
                <w:ins w:id="242" w:author="metodika 14 OIMRK" w:date="2022-09-08T10:26:00Z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3520C449" w14:textId="27C3889B" w:rsidR="003116AC" w:rsidRPr="00690C7E" w:rsidDel="00432800" w:rsidRDefault="003116AC" w:rsidP="006136D3">
      <w:pPr>
        <w:framePr w:hSpace="142" w:wrap="notBeside" w:vAnchor="text" w:hAnchor="margin" w:y="653"/>
        <w:jc w:val="both"/>
        <w:rPr>
          <w:del w:id="243" w:author="metodika 14 OIMRK" w:date="2022-09-07T12:03:00Z"/>
          <w:rFonts w:ascii="Calibri" w:hAnsi="Calibri" w:cs="Calibri"/>
          <w:sz w:val="20"/>
          <w:szCs w:val="20"/>
        </w:rPr>
      </w:pPr>
      <w:del w:id="244" w:author="metodika 14 OIMRK" w:date="2022-09-07T11:00:00Z">
        <w:r w:rsidRPr="00690C7E" w:rsidDel="00CC6842">
          <w:rPr>
            <w:rFonts w:ascii="Calibri" w:hAnsi="Calibri" w:cs="Calibri"/>
            <w:sz w:val="20"/>
            <w:szCs w:val="20"/>
          </w:rPr>
          <w:delText>:</w:delText>
        </w:r>
      </w:del>
    </w:p>
    <w:p w14:paraId="4516EE40" w14:textId="3CB7BC53" w:rsidR="003116AC" w:rsidRPr="00690C7E" w:rsidDel="00432800" w:rsidRDefault="00D5299F" w:rsidP="006136D3">
      <w:pPr>
        <w:framePr w:hSpace="142" w:wrap="notBeside" w:vAnchor="text" w:hAnchor="margin" w:y="653"/>
        <w:jc w:val="both"/>
        <w:rPr>
          <w:del w:id="245" w:author="metodika 14 OIMRK" w:date="2022-09-07T12:03:00Z"/>
          <w:rFonts w:ascii="Calibri" w:hAnsi="Calibri" w:cs="Calibri"/>
          <w:sz w:val="20"/>
          <w:szCs w:val="20"/>
        </w:rPr>
      </w:pPr>
      <w:del w:id="246" w:author="metodika 14 OIMRK" w:date="2022-09-07T12:03:00Z">
        <w:r w:rsidRPr="00690C7E" w:rsidDel="00432800">
          <w:rPr>
            <w:rFonts w:ascii="Calibri" w:hAnsi="Calibri" w:cs="Calibri"/>
            <w:sz w:val="20"/>
            <w:szCs w:val="20"/>
          </w:rPr>
          <w:delText>m</w:delText>
        </w:r>
        <w:r w:rsidR="00891BD6" w:rsidRPr="00690C7E" w:rsidDel="00432800">
          <w:rPr>
            <w:rFonts w:ascii="Calibri" w:hAnsi="Calibri" w:cs="Calibri"/>
            <w:sz w:val="20"/>
            <w:szCs w:val="20"/>
          </w:rPr>
          <w:delText>eno, priezvisko a titul</w:delText>
        </w:r>
      </w:del>
    </w:p>
    <w:p w14:paraId="1BBEDCE7" w14:textId="0B996C13" w:rsidR="00891BD6" w:rsidRPr="00690C7E" w:rsidDel="00C56A94" w:rsidRDefault="00891BD6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47" w:author="metodika 14 OIMRK" w:date="2022-09-07T12:05:00Z"/>
          <w:moveFrom w:id="248" w:author="metodika 14 OIMRK" w:date="2022-09-07T12:05:00Z"/>
          <w:rFonts w:ascii="Calibri" w:hAnsi="Calibri" w:cs="Calibri"/>
          <w:sz w:val="20"/>
          <w:szCs w:val="20"/>
        </w:rPr>
      </w:pPr>
      <w:moveFromRangeStart w:id="249" w:author="metodika 14 OIMRK" w:date="2022-09-07T12:05:00Z" w:name="move113444717"/>
      <w:moveFrom w:id="250" w:author="metodika 14 OIMRK" w:date="2022-09-07T12:05:00Z">
        <w:del w:id="251" w:author="metodika 14 OIMRK" w:date="2022-09-07T12:05:00Z">
          <w:r w:rsidRPr="00690C7E" w:rsidDel="00C56A94">
            <w:rPr>
              <w:rFonts w:ascii="Calibri" w:hAnsi="Calibri" w:cs="Calibri"/>
              <w:sz w:val="20"/>
              <w:szCs w:val="20"/>
            </w:rPr>
            <w:delText>rodné číslo</w:delText>
          </w:r>
        </w:del>
      </w:moveFrom>
    </w:p>
    <w:p w14:paraId="042D409F" w14:textId="3541C5D0" w:rsidR="003116AC" w:rsidRPr="00690C7E" w:rsidDel="00C56A94" w:rsidRDefault="00D5299F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52" w:author="metodika 14 OIMRK" w:date="2022-09-07T12:05:00Z"/>
          <w:moveFrom w:id="253" w:author="metodika 14 OIMRK" w:date="2022-09-07T12:05:00Z"/>
          <w:rFonts w:ascii="Calibri" w:hAnsi="Calibri" w:cs="Calibri"/>
          <w:sz w:val="20"/>
          <w:szCs w:val="20"/>
        </w:rPr>
      </w:pPr>
      <w:moveFrom w:id="254" w:author="metodika 14 OIMRK" w:date="2022-09-07T12:05:00Z">
        <w:del w:id="255" w:author="metodika 14 OIMRK" w:date="2022-09-07T12:05:00Z">
          <w:r w:rsidRPr="00690C7E" w:rsidDel="00C56A94">
            <w:rPr>
              <w:rFonts w:ascii="Calibri" w:hAnsi="Calibri" w:cs="Calibri"/>
              <w:sz w:val="20"/>
              <w:szCs w:val="20"/>
            </w:rPr>
            <w:delText>bydlisko (trvalé/prechodné)</w:delText>
          </w:r>
        </w:del>
      </w:moveFrom>
    </w:p>
    <w:p w14:paraId="5714B7CD" w14:textId="5BE16B1E" w:rsidR="00D5299F" w:rsidRPr="00690C7E" w:rsidDel="00C56A94" w:rsidRDefault="00D5299F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56" w:author="metodika 14 OIMRK" w:date="2022-09-07T12:05:00Z"/>
          <w:moveFrom w:id="257" w:author="metodika 14 OIMRK" w:date="2022-09-07T12:05:00Z"/>
          <w:rFonts w:ascii="Calibri" w:hAnsi="Calibri" w:cs="Calibri"/>
          <w:sz w:val="20"/>
          <w:szCs w:val="20"/>
        </w:rPr>
      </w:pPr>
      <w:moveFrom w:id="258" w:author="metodika 14 OIMRK" w:date="2022-09-07T12:05:00Z">
        <w:del w:id="259" w:author="metodika 14 OIMRK" w:date="2022-09-07T12:05:00Z">
          <w:r w:rsidRPr="00690C7E" w:rsidDel="00C56A94">
            <w:rPr>
              <w:rFonts w:ascii="Calibri" w:hAnsi="Calibri" w:cs="Calibri"/>
              <w:sz w:val="20"/>
              <w:szCs w:val="20"/>
            </w:rPr>
            <w:delText>pohlavie</w:delText>
          </w:r>
        </w:del>
      </w:moveFrom>
    </w:p>
    <w:p w14:paraId="50DC1B79" w14:textId="25F24C8C" w:rsidR="00D5299F" w:rsidRPr="00690C7E" w:rsidDel="00C56A94" w:rsidRDefault="00D5299F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60" w:author="metodika 14 OIMRK" w:date="2022-09-07T12:05:00Z"/>
          <w:moveFrom w:id="261" w:author="metodika 14 OIMRK" w:date="2022-09-07T12:05:00Z"/>
          <w:rFonts w:ascii="Calibri" w:hAnsi="Calibri" w:cs="Calibri"/>
          <w:sz w:val="20"/>
          <w:szCs w:val="20"/>
        </w:rPr>
      </w:pPr>
      <w:moveFrom w:id="262" w:author="metodika 14 OIMRK" w:date="2022-09-07T12:05:00Z">
        <w:del w:id="263" w:author="metodika 14 OIMRK" w:date="2022-09-07T12:05:00Z">
          <w:r w:rsidRPr="00690C7E" w:rsidDel="00C56A94">
            <w:rPr>
              <w:rFonts w:ascii="Calibri" w:hAnsi="Calibri" w:cs="Calibri"/>
              <w:sz w:val="20"/>
              <w:szCs w:val="20"/>
            </w:rPr>
            <w:delText>zamestnaneck</w:delText>
          </w:r>
          <w:r w:rsidR="00A06E3D" w:rsidRPr="00690C7E" w:rsidDel="00C56A94">
            <w:rPr>
              <w:rFonts w:ascii="Calibri" w:hAnsi="Calibri" w:cs="Calibri"/>
              <w:sz w:val="20"/>
              <w:szCs w:val="20"/>
            </w:rPr>
            <w:delText>é postavenie</w:delText>
          </w:r>
        </w:del>
      </w:moveFrom>
    </w:p>
    <w:p w14:paraId="2716CF4B" w14:textId="5BF303D4" w:rsidR="00D5299F" w:rsidRPr="00690C7E" w:rsidDel="00C56A94" w:rsidRDefault="00D5299F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64" w:author="metodika 14 OIMRK" w:date="2022-09-07T12:05:00Z"/>
          <w:moveFrom w:id="265" w:author="metodika 14 OIMRK" w:date="2022-09-07T12:05:00Z"/>
          <w:rFonts w:ascii="Calibri" w:hAnsi="Calibri" w:cs="Calibri"/>
          <w:sz w:val="20"/>
          <w:szCs w:val="20"/>
        </w:rPr>
      </w:pPr>
      <w:moveFrom w:id="266" w:author="metodika 14 OIMRK" w:date="2022-09-07T12:05:00Z">
        <w:del w:id="267" w:author="metodika 14 OIMRK" w:date="2022-09-07T12:05:00Z">
          <w:r w:rsidRPr="00690C7E" w:rsidDel="00C56A94">
            <w:rPr>
              <w:rFonts w:ascii="Calibri" w:hAnsi="Calibri" w:cs="Calibri"/>
              <w:sz w:val="20"/>
              <w:szCs w:val="20"/>
            </w:rPr>
            <w:delText>vek</w:delText>
          </w:r>
        </w:del>
      </w:moveFrom>
    </w:p>
    <w:p w14:paraId="311B3E06" w14:textId="750E9F5F" w:rsidR="00D5299F" w:rsidRPr="00690C7E" w:rsidDel="00C56A94" w:rsidRDefault="00D5299F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68" w:author="metodika 14 OIMRK" w:date="2022-09-07T12:05:00Z"/>
          <w:moveFrom w:id="269" w:author="metodika 14 OIMRK" w:date="2022-09-07T12:05:00Z"/>
          <w:rFonts w:ascii="Calibri" w:hAnsi="Calibri" w:cs="Calibri"/>
          <w:sz w:val="20"/>
          <w:szCs w:val="20"/>
        </w:rPr>
      </w:pPr>
      <w:moveFrom w:id="270" w:author="metodika 14 OIMRK" w:date="2022-09-07T12:05:00Z">
        <w:del w:id="271" w:author="metodika 14 OIMRK" w:date="2022-09-07T12:05:00Z">
          <w:r w:rsidRPr="00690C7E" w:rsidDel="00C56A94">
            <w:rPr>
              <w:rFonts w:ascii="Calibri" w:hAnsi="Calibri" w:cs="Calibri"/>
              <w:sz w:val="20"/>
              <w:szCs w:val="20"/>
            </w:rPr>
            <w:delText>dosiahnutá úroveň vzdelania</w:delText>
          </w:r>
        </w:del>
      </w:moveFrom>
    </w:p>
    <w:p w14:paraId="64155DC0" w14:textId="3596470F" w:rsidR="00D5299F" w:rsidRPr="00690C7E" w:rsidDel="00C56A94" w:rsidRDefault="00E10D74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72" w:author="metodika 14 OIMRK" w:date="2022-09-07T12:05:00Z"/>
          <w:moveFrom w:id="273" w:author="metodika 14 OIMRK" w:date="2022-09-07T12:05:00Z"/>
          <w:rFonts w:ascii="Calibri" w:hAnsi="Calibri" w:cs="Calibri"/>
          <w:sz w:val="20"/>
          <w:szCs w:val="20"/>
        </w:rPr>
      </w:pPr>
      <w:moveFrom w:id="274" w:author="metodika 14 OIMRK" w:date="2022-09-07T12:05:00Z">
        <w:del w:id="275" w:author="metodika 14 OIMRK" w:date="2022-09-07T12:05:00Z">
          <w:r w:rsidRPr="00690C7E" w:rsidDel="00C56A94">
            <w:rPr>
              <w:rFonts w:ascii="Calibri" w:hAnsi="Calibri" w:cs="Calibri"/>
              <w:sz w:val="20"/>
              <w:szCs w:val="20"/>
            </w:rPr>
            <w:delText>znevýhodnenie</w:delText>
          </w:r>
          <w:r w:rsidR="007D7A10" w:rsidRPr="00690C7E" w:rsidDel="00C56A94">
            <w:rPr>
              <w:rStyle w:val="Odkaznapoznmkupodiarou"/>
              <w:rFonts w:ascii="Calibri" w:hAnsi="Calibri" w:cs="Calibri"/>
              <w:sz w:val="20"/>
              <w:szCs w:val="20"/>
            </w:rPr>
            <w:footnoteReference w:id="6"/>
          </w:r>
          <w:r w:rsidR="00F174B8" w:rsidRPr="00690C7E" w:rsidDel="00C56A94">
            <w:rPr>
              <w:rFonts w:ascii="Calibri" w:hAnsi="Calibri" w:cs="Calibri"/>
              <w:sz w:val="20"/>
              <w:szCs w:val="20"/>
            </w:rPr>
            <w:delText>.</w:delText>
          </w:r>
        </w:del>
      </w:moveFrom>
    </w:p>
    <w:moveFromRangeEnd w:id="249"/>
    <w:p w14:paraId="22BA6D63" w14:textId="24B467B3" w:rsidR="00D21BA0" w:rsidRPr="00690C7E" w:rsidDel="00432800" w:rsidRDefault="00D21BA0" w:rsidP="006136D3">
      <w:pPr>
        <w:framePr w:hSpace="142" w:wrap="notBeside" w:vAnchor="text" w:hAnchor="margin" w:y="653"/>
        <w:jc w:val="both"/>
        <w:rPr>
          <w:del w:id="278" w:author="metodika 14 OIMRK" w:date="2022-09-07T11:58:00Z"/>
          <w:rFonts w:ascii="Calibri" w:hAnsi="Calibri" w:cs="Calibri"/>
          <w:sz w:val="20"/>
          <w:szCs w:val="20"/>
          <w:lang w:eastAsia="en-US"/>
        </w:rPr>
      </w:pPr>
    </w:p>
    <w:p w14:paraId="73721E5E" w14:textId="2B259D15" w:rsidR="00C56A94" w:rsidRPr="00690C7E" w:rsidDel="00BE2400" w:rsidRDefault="00C56A94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79" w:author="metodika 14 OIMRK" w:date="2022-09-07T12:38:00Z"/>
          <w:moveTo w:id="280" w:author="metodika 14 OIMRK" w:date="2022-09-07T12:05:00Z"/>
          <w:rFonts w:ascii="Calibri" w:hAnsi="Calibri" w:cs="Calibri"/>
          <w:sz w:val="20"/>
          <w:szCs w:val="20"/>
        </w:rPr>
      </w:pPr>
      <w:moveToRangeStart w:id="281" w:author="metodika 14 OIMRK" w:date="2022-09-07T12:05:00Z" w:name="move113444717"/>
      <w:moveTo w:id="282" w:author="metodika 14 OIMRK" w:date="2022-09-07T12:05:00Z">
        <w:del w:id="283" w:author="metodika 14 OIMRK" w:date="2022-09-07T12:38:00Z">
          <w:r w:rsidRPr="00690C7E" w:rsidDel="00BE2400">
            <w:rPr>
              <w:rFonts w:ascii="Calibri" w:hAnsi="Calibri" w:cs="Calibri"/>
              <w:sz w:val="20"/>
              <w:szCs w:val="20"/>
            </w:rPr>
            <w:delText>rodné číslo</w:delText>
          </w:r>
        </w:del>
      </w:moveTo>
    </w:p>
    <w:p w14:paraId="7C0400D8" w14:textId="1850B43C" w:rsidR="00C56A94" w:rsidRPr="00690C7E" w:rsidDel="00BE2400" w:rsidRDefault="00C56A94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84" w:author="metodika 14 OIMRK" w:date="2022-09-07T12:38:00Z"/>
          <w:moveTo w:id="285" w:author="metodika 14 OIMRK" w:date="2022-09-07T12:05:00Z"/>
          <w:rFonts w:ascii="Calibri" w:hAnsi="Calibri" w:cs="Calibri"/>
          <w:sz w:val="20"/>
          <w:szCs w:val="20"/>
        </w:rPr>
      </w:pPr>
      <w:moveTo w:id="286" w:author="metodika 14 OIMRK" w:date="2022-09-07T12:05:00Z">
        <w:del w:id="287" w:author="metodika 14 OIMRK" w:date="2022-09-07T12:38:00Z">
          <w:r w:rsidRPr="00690C7E" w:rsidDel="00BE2400">
            <w:rPr>
              <w:rFonts w:ascii="Calibri" w:hAnsi="Calibri" w:cs="Calibri"/>
              <w:sz w:val="20"/>
              <w:szCs w:val="20"/>
            </w:rPr>
            <w:delText>bydlisko (trvalé/prechodné)</w:delText>
          </w:r>
        </w:del>
      </w:moveTo>
    </w:p>
    <w:p w14:paraId="40A152AF" w14:textId="233DA791" w:rsidR="00C56A94" w:rsidRPr="00690C7E" w:rsidDel="00BE2400" w:rsidRDefault="00C56A94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88" w:author="metodika 14 OIMRK" w:date="2022-09-07T12:39:00Z"/>
          <w:moveTo w:id="289" w:author="metodika 14 OIMRK" w:date="2022-09-07T12:05:00Z"/>
          <w:rFonts w:ascii="Calibri" w:hAnsi="Calibri" w:cs="Calibri"/>
          <w:sz w:val="20"/>
          <w:szCs w:val="20"/>
        </w:rPr>
      </w:pPr>
      <w:moveTo w:id="290" w:author="metodika 14 OIMRK" w:date="2022-09-07T12:05:00Z">
        <w:del w:id="291" w:author="metodika 14 OIMRK" w:date="2022-09-07T12:39:00Z">
          <w:r w:rsidRPr="00690C7E" w:rsidDel="00BE2400">
            <w:rPr>
              <w:rFonts w:ascii="Calibri" w:hAnsi="Calibri" w:cs="Calibri"/>
              <w:sz w:val="20"/>
              <w:szCs w:val="20"/>
            </w:rPr>
            <w:delText>pohlavie</w:delText>
          </w:r>
        </w:del>
      </w:moveTo>
    </w:p>
    <w:p w14:paraId="07EDD2ED" w14:textId="277B5D34" w:rsidR="00C56A94" w:rsidRPr="00690C7E" w:rsidDel="00BE2400" w:rsidRDefault="00C56A94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92" w:author="metodika 14 OIMRK" w:date="2022-09-07T12:39:00Z"/>
          <w:moveTo w:id="293" w:author="metodika 14 OIMRK" w:date="2022-09-07T12:05:00Z"/>
          <w:rFonts w:ascii="Calibri" w:hAnsi="Calibri" w:cs="Calibri"/>
          <w:sz w:val="20"/>
          <w:szCs w:val="20"/>
        </w:rPr>
      </w:pPr>
      <w:moveTo w:id="294" w:author="metodika 14 OIMRK" w:date="2022-09-07T12:05:00Z">
        <w:del w:id="295" w:author="metodika 14 OIMRK" w:date="2022-09-07T12:39:00Z">
          <w:r w:rsidRPr="00690C7E" w:rsidDel="00BE2400">
            <w:rPr>
              <w:rFonts w:ascii="Calibri" w:hAnsi="Calibri" w:cs="Calibri"/>
              <w:sz w:val="20"/>
              <w:szCs w:val="20"/>
            </w:rPr>
            <w:delText>zamestnanecké postavenie</w:delText>
          </w:r>
        </w:del>
      </w:moveTo>
    </w:p>
    <w:p w14:paraId="49C18F49" w14:textId="64298EAC" w:rsidR="00C56A94" w:rsidRPr="00690C7E" w:rsidDel="00BE2400" w:rsidRDefault="00C56A94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296" w:author="metodika 14 OIMRK" w:date="2022-09-07T12:39:00Z"/>
          <w:moveTo w:id="297" w:author="metodika 14 OIMRK" w:date="2022-09-07T12:05:00Z"/>
          <w:rFonts w:ascii="Calibri" w:hAnsi="Calibri" w:cs="Calibri"/>
          <w:sz w:val="20"/>
          <w:szCs w:val="20"/>
        </w:rPr>
      </w:pPr>
      <w:moveTo w:id="298" w:author="metodika 14 OIMRK" w:date="2022-09-07T12:05:00Z">
        <w:del w:id="299" w:author="metodika 14 OIMRK" w:date="2022-09-07T12:39:00Z">
          <w:r w:rsidRPr="00690C7E" w:rsidDel="00BE2400">
            <w:rPr>
              <w:rFonts w:ascii="Calibri" w:hAnsi="Calibri" w:cs="Calibri"/>
              <w:sz w:val="20"/>
              <w:szCs w:val="20"/>
            </w:rPr>
            <w:delText>vek</w:delText>
          </w:r>
        </w:del>
      </w:moveTo>
    </w:p>
    <w:p w14:paraId="21A2BE69" w14:textId="0CDD8017" w:rsidR="00C56A94" w:rsidRPr="00690C7E" w:rsidDel="00BE2400" w:rsidRDefault="00C56A94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300" w:author="metodika 14 OIMRK" w:date="2022-09-07T12:39:00Z"/>
          <w:moveTo w:id="301" w:author="metodika 14 OIMRK" w:date="2022-09-07T12:05:00Z"/>
          <w:rFonts w:ascii="Calibri" w:hAnsi="Calibri" w:cs="Calibri"/>
          <w:sz w:val="20"/>
          <w:szCs w:val="20"/>
        </w:rPr>
      </w:pPr>
      <w:moveTo w:id="302" w:author="metodika 14 OIMRK" w:date="2022-09-07T12:05:00Z">
        <w:del w:id="303" w:author="metodika 14 OIMRK" w:date="2022-09-07T12:39:00Z">
          <w:r w:rsidRPr="00690C7E" w:rsidDel="00BE2400">
            <w:rPr>
              <w:rFonts w:ascii="Calibri" w:hAnsi="Calibri" w:cs="Calibri"/>
              <w:sz w:val="20"/>
              <w:szCs w:val="20"/>
            </w:rPr>
            <w:delText>dosiahnutá úroveň vzdelania</w:delText>
          </w:r>
        </w:del>
      </w:moveTo>
    </w:p>
    <w:p w14:paraId="7B6F8248" w14:textId="6C85948D" w:rsidR="00C56A94" w:rsidRPr="00690C7E" w:rsidDel="00BE2400" w:rsidRDefault="00C56A94" w:rsidP="006136D3">
      <w:pPr>
        <w:framePr w:hSpace="142" w:wrap="notBeside" w:vAnchor="text" w:hAnchor="margin" w:y="653"/>
        <w:numPr>
          <w:ilvl w:val="0"/>
          <w:numId w:val="2"/>
        </w:numPr>
        <w:jc w:val="both"/>
        <w:rPr>
          <w:del w:id="304" w:author="metodika 14 OIMRK" w:date="2022-09-07T12:39:00Z"/>
          <w:moveTo w:id="305" w:author="metodika 14 OIMRK" w:date="2022-09-07T12:05:00Z"/>
          <w:rFonts w:ascii="Calibri" w:hAnsi="Calibri" w:cs="Calibri"/>
          <w:sz w:val="20"/>
          <w:szCs w:val="20"/>
        </w:rPr>
      </w:pPr>
      <w:moveTo w:id="306" w:author="metodika 14 OIMRK" w:date="2022-09-07T12:05:00Z">
        <w:del w:id="307" w:author="metodika 14 OIMRK" w:date="2022-09-07T12:39:00Z">
          <w:r w:rsidRPr="00690C7E" w:rsidDel="00BE2400">
            <w:rPr>
              <w:rFonts w:ascii="Calibri" w:hAnsi="Calibri" w:cs="Calibri"/>
              <w:sz w:val="20"/>
              <w:szCs w:val="20"/>
            </w:rPr>
            <w:delText>znevýhodnenie</w:delText>
          </w:r>
          <w:r w:rsidRPr="00690C7E" w:rsidDel="00BE2400">
            <w:rPr>
              <w:rStyle w:val="Odkaznapoznmkupodiarou"/>
              <w:rFonts w:ascii="Calibri" w:hAnsi="Calibri" w:cs="Calibri"/>
              <w:sz w:val="20"/>
              <w:szCs w:val="20"/>
            </w:rPr>
            <w:footnoteReference w:id="7"/>
          </w:r>
          <w:r w:rsidRPr="00690C7E" w:rsidDel="00BE2400">
            <w:rPr>
              <w:rFonts w:ascii="Calibri" w:hAnsi="Calibri" w:cs="Calibri"/>
              <w:sz w:val="20"/>
              <w:szCs w:val="20"/>
            </w:rPr>
            <w:delText>.</w:delText>
          </w:r>
        </w:del>
      </w:moveTo>
    </w:p>
    <w:moveToRangeEnd w:id="281"/>
    <w:p w14:paraId="3691CA37" w14:textId="03322C7B" w:rsidR="00C92FCF" w:rsidRPr="00690C7E" w:rsidDel="00D25E1A" w:rsidRDefault="009A63A7" w:rsidP="006136D3">
      <w:pPr>
        <w:framePr w:hSpace="142" w:wrap="notBeside" w:vAnchor="text" w:hAnchor="margin" w:y="653"/>
        <w:jc w:val="both"/>
        <w:rPr>
          <w:del w:id="312" w:author="metodika 14 OIMRK" w:date="2022-09-06T14:42:00Z"/>
          <w:rFonts w:ascii="Calibri" w:hAnsi="Calibri" w:cs="Calibri"/>
          <w:sz w:val="20"/>
          <w:szCs w:val="20"/>
        </w:rPr>
      </w:pPr>
      <w:del w:id="313" w:author="metodika 14 OIMRK" w:date="2022-09-06T14:34:00Z">
        <w:r w:rsidRPr="00690C7E" w:rsidDel="00C92FCF">
          <w:rPr>
            <w:rFonts w:ascii="Calibri" w:hAnsi="Calibri" w:cs="Calibri"/>
            <w:sz w:val="20"/>
            <w:szCs w:val="20"/>
          </w:rPr>
          <w:delText xml:space="preserve">Tento súhlas </w:delText>
        </w:r>
      </w:del>
      <w:del w:id="314" w:author="metodika 14 OIMRK" w:date="2022-09-06T13:48:00Z">
        <w:r w:rsidRPr="00690C7E" w:rsidDel="00C92FCF">
          <w:rPr>
            <w:rFonts w:ascii="Calibri" w:hAnsi="Calibri" w:cs="Calibri"/>
            <w:sz w:val="20"/>
            <w:szCs w:val="20"/>
          </w:rPr>
          <w:delText xml:space="preserve">platí </w:delText>
        </w:r>
        <w:r w:rsidR="00FD5649" w:rsidRPr="00690C7E" w:rsidDel="00C92FCF">
          <w:rPr>
            <w:rFonts w:ascii="Calibri" w:hAnsi="Calibri" w:cs="Calibri"/>
            <w:sz w:val="20"/>
            <w:szCs w:val="20"/>
          </w:rPr>
          <w:delText xml:space="preserve">počas trvania </w:delText>
        </w:r>
        <w:r w:rsidRPr="00690C7E" w:rsidDel="00C92FCF">
          <w:rPr>
            <w:rFonts w:ascii="Calibri" w:hAnsi="Calibri" w:cs="Calibri"/>
            <w:sz w:val="20"/>
            <w:szCs w:val="20"/>
          </w:rPr>
          <w:delText>realizácie a</w:delText>
        </w:r>
        <w:r w:rsidR="001C0CA7" w:rsidRPr="00690C7E" w:rsidDel="00C92FCF">
          <w:rPr>
            <w:rFonts w:ascii="Calibri" w:hAnsi="Calibri" w:cs="Calibri"/>
            <w:sz w:val="20"/>
            <w:szCs w:val="20"/>
          </w:rPr>
          <w:delText> </w:delText>
        </w:r>
        <w:r w:rsidRPr="00690C7E" w:rsidDel="00C92FCF">
          <w:rPr>
            <w:rFonts w:ascii="Calibri" w:hAnsi="Calibri" w:cs="Calibri"/>
            <w:sz w:val="20"/>
            <w:szCs w:val="20"/>
          </w:rPr>
          <w:delText>monitorovania projektu ako aj počas následnej archivácie predložených dokumentov</w:delText>
        </w:r>
      </w:del>
      <w:del w:id="315" w:author="metodika 14 OIMRK" w:date="2022-09-07T10:40:00Z">
        <w:r w:rsidRPr="00690C7E" w:rsidDel="009730DA">
          <w:rPr>
            <w:rFonts w:ascii="Calibri" w:hAnsi="Calibri" w:cs="Calibri"/>
            <w:sz w:val="20"/>
            <w:szCs w:val="20"/>
          </w:rPr>
          <w:delText>.</w:delText>
        </w:r>
      </w:del>
    </w:p>
    <w:p w14:paraId="41104B87" w14:textId="4A929E53" w:rsidR="009A63A7" w:rsidRPr="00690C7E" w:rsidDel="00432800" w:rsidRDefault="009A63A7" w:rsidP="006136D3">
      <w:pPr>
        <w:framePr w:hSpace="142" w:wrap="notBeside" w:vAnchor="text" w:hAnchor="margin" w:y="653"/>
        <w:jc w:val="both"/>
        <w:rPr>
          <w:del w:id="316" w:author="metodika 14 OIMRK" w:date="2022-09-07T11:44:00Z"/>
          <w:rFonts w:ascii="Calibri" w:hAnsi="Calibri" w:cs="Calibri"/>
          <w:sz w:val="20"/>
          <w:szCs w:val="20"/>
          <w:lang w:eastAsia="en-US"/>
        </w:rPr>
      </w:pPr>
    </w:p>
    <w:p w14:paraId="292E4A98" w14:textId="2753B468" w:rsidR="009A63A7" w:rsidRPr="00690C7E" w:rsidDel="00D25E1A" w:rsidRDefault="009A63A7" w:rsidP="006136D3">
      <w:pPr>
        <w:framePr w:hSpace="142" w:wrap="notBeside" w:vAnchor="text" w:hAnchor="margin" w:y="653"/>
        <w:jc w:val="both"/>
        <w:rPr>
          <w:del w:id="317" w:author="metodika 14 OIMRK" w:date="2022-09-07T11:54:00Z"/>
          <w:rFonts w:ascii="Calibri" w:hAnsi="Calibri" w:cs="Calibri"/>
          <w:sz w:val="20"/>
          <w:szCs w:val="20"/>
        </w:rPr>
      </w:pPr>
      <w:del w:id="318" w:author="metodika 14 OIMRK" w:date="2022-09-07T11:54:00Z">
        <w:r w:rsidRPr="00690C7E" w:rsidDel="00D25E1A">
          <w:rPr>
            <w:rFonts w:ascii="Calibri" w:hAnsi="Calibri" w:cs="Calibri"/>
            <w:sz w:val="20"/>
            <w:szCs w:val="20"/>
          </w:rPr>
          <w:delText>Zároveň som si vedomá/vedomý, že spracované údaje budú archi</w:delText>
        </w:r>
        <w:r w:rsidR="001C0CA7" w:rsidRPr="00690C7E" w:rsidDel="00D25E1A">
          <w:rPr>
            <w:rFonts w:ascii="Calibri" w:hAnsi="Calibri" w:cs="Calibri"/>
            <w:sz w:val="20"/>
            <w:szCs w:val="20"/>
          </w:rPr>
          <w:delText>vované a</w:delText>
        </w:r>
        <w:r w:rsidR="00CA731E" w:rsidRPr="00690C7E" w:rsidDel="00D25E1A">
          <w:rPr>
            <w:rFonts w:ascii="Calibri" w:hAnsi="Calibri" w:cs="Calibri"/>
            <w:sz w:val="20"/>
            <w:szCs w:val="20"/>
          </w:rPr>
          <w:delText> </w:delText>
        </w:r>
        <w:r w:rsidR="001C0CA7" w:rsidRPr="00690C7E" w:rsidDel="00D25E1A">
          <w:rPr>
            <w:rFonts w:ascii="Calibri" w:hAnsi="Calibri" w:cs="Calibri"/>
            <w:sz w:val="20"/>
            <w:szCs w:val="20"/>
          </w:rPr>
          <w:delText>likvidované v</w:delText>
        </w:r>
        <w:r w:rsidR="00CA731E" w:rsidRPr="00690C7E" w:rsidDel="00D25E1A">
          <w:rPr>
            <w:rFonts w:ascii="Calibri" w:hAnsi="Calibri" w:cs="Calibri"/>
            <w:sz w:val="20"/>
            <w:szCs w:val="20"/>
          </w:rPr>
          <w:delText> </w:delText>
        </w:r>
        <w:r w:rsidR="001C0CA7" w:rsidRPr="00690C7E" w:rsidDel="00D25E1A">
          <w:rPr>
            <w:rFonts w:ascii="Calibri" w:hAnsi="Calibri" w:cs="Calibri"/>
            <w:sz w:val="20"/>
            <w:szCs w:val="20"/>
          </w:rPr>
          <w:delText>súlade s </w:delText>
        </w:r>
        <w:r w:rsidRPr="00690C7E" w:rsidDel="00D25E1A">
          <w:rPr>
            <w:rFonts w:ascii="Calibri" w:hAnsi="Calibri" w:cs="Calibri"/>
            <w:sz w:val="20"/>
            <w:szCs w:val="20"/>
          </w:rPr>
          <w:delText xml:space="preserve">platnými </w:delText>
        </w:r>
        <w:r w:rsidR="00CA731E" w:rsidRPr="00690C7E" w:rsidDel="00D25E1A">
          <w:rPr>
            <w:rFonts w:ascii="Calibri" w:hAnsi="Calibri" w:cs="Calibri"/>
            <w:sz w:val="20"/>
            <w:szCs w:val="20"/>
          </w:rPr>
          <w:delText xml:space="preserve">právnymi </w:delText>
        </w:r>
        <w:r w:rsidRPr="00690C7E" w:rsidDel="00D25E1A">
          <w:rPr>
            <w:rFonts w:ascii="Calibri" w:hAnsi="Calibri" w:cs="Calibri"/>
            <w:sz w:val="20"/>
            <w:szCs w:val="20"/>
          </w:rPr>
          <w:delText xml:space="preserve">predpismi </w:delText>
        </w:r>
        <w:r w:rsidR="00A033B8" w:rsidRPr="00690C7E" w:rsidDel="00D25E1A">
          <w:rPr>
            <w:rFonts w:ascii="Calibri" w:hAnsi="Calibri" w:cs="Calibri"/>
            <w:sz w:val="20"/>
            <w:szCs w:val="20"/>
          </w:rPr>
          <w:delText>SR</w:delText>
        </w:r>
        <w:r w:rsidRPr="00690C7E" w:rsidDel="00D25E1A">
          <w:rPr>
            <w:rFonts w:ascii="Calibri" w:hAnsi="Calibri" w:cs="Calibri"/>
            <w:sz w:val="20"/>
            <w:szCs w:val="20"/>
          </w:rPr>
          <w:delText xml:space="preserve"> a</w:delText>
        </w:r>
        <w:r w:rsidR="00CA731E" w:rsidRPr="00690C7E" w:rsidDel="00D25E1A">
          <w:rPr>
            <w:rFonts w:ascii="Calibri" w:hAnsi="Calibri" w:cs="Calibri"/>
            <w:sz w:val="20"/>
            <w:szCs w:val="20"/>
          </w:rPr>
          <w:delText> </w:delText>
        </w:r>
        <w:r w:rsidRPr="00690C7E" w:rsidDel="00D25E1A">
          <w:rPr>
            <w:rFonts w:ascii="Calibri" w:hAnsi="Calibri" w:cs="Calibri"/>
            <w:sz w:val="20"/>
            <w:szCs w:val="20"/>
          </w:rPr>
          <w:delText>EÚ.</w:delText>
        </w:r>
      </w:del>
    </w:p>
    <w:p w14:paraId="6FF066CF" w14:textId="2E6FE796" w:rsidR="00556C2E" w:rsidRPr="00690C7E" w:rsidDel="002B6D2F" w:rsidRDefault="00556C2E" w:rsidP="006136D3">
      <w:pPr>
        <w:framePr w:hSpace="142" w:wrap="notBeside" w:vAnchor="text" w:hAnchor="margin" w:y="653"/>
        <w:jc w:val="both"/>
        <w:rPr>
          <w:del w:id="319" w:author="metodika 14 OIMRK" w:date="2022-09-07T13:43:00Z"/>
          <w:rFonts w:ascii="Calibri" w:hAnsi="Calibri" w:cs="Calibri"/>
          <w:sz w:val="20"/>
          <w:szCs w:val="20"/>
          <w:lang w:eastAsia="en-US"/>
        </w:rPr>
      </w:pPr>
    </w:p>
    <w:p w14:paraId="5A02447A" w14:textId="57BC3128" w:rsidR="00C92FCF" w:rsidRPr="00690C7E" w:rsidDel="002B6D2F" w:rsidRDefault="00C92FCF" w:rsidP="006136D3">
      <w:pPr>
        <w:framePr w:hSpace="142" w:wrap="notBeside" w:vAnchor="text" w:hAnchor="margin" w:y="653"/>
        <w:jc w:val="both"/>
        <w:rPr>
          <w:del w:id="320" w:author="metodika 14 OIMRK" w:date="2022-09-07T13:43:00Z"/>
          <w:rFonts w:ascii="Calibri" w:hAnsi="Calibri" w:cs="Calibri"/>
          <w:sz w:val="20"/>
          <w:szCs w:val="20"/>
          <w:lang w:eastAsia="en-US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8"/>
        <w:gridCol w:w="4574"/>
      </w:tblGrid>
      <w:tr w:rsidR="00CB3F75" w:rsidRPr="00690C7E" w:rsidDel="002B6D2F" w14:paraId="5F031DE6" w14:textId="7C8E7773" w:rsidTr="00B958E1">
        <w:trPr>
          <w:trHeight w:hRule="exact" w:val="436"/>
          <w:del w:id="321" w:author="metodika 14 OIMRK" w:date="2022-09-07T13:43:00Z"/>
        </w:trPr>
        <w:tc>
          <w:tcPr>
            <w:tcW w:w="2476" w:type="pct"/>
            <w:shd w:val="clear" w:color="auto" w:fill="F7CAAC"/>
            <w:vAlign w:val="center"/>
          </w:tcPr>
          <w:p w14:paraId="58B1DDA4" w14:textId="0A3EBB3D" w:rsidR="00CB3F75" w:rsidRPr="00690C7E" w:rsidDel="002B6D2F" w:rsidRDefault="00CB3F75" w:rsidP="009A63A7">
            <w:pPr>
              <w:rPr>
                <w:del w:id="322" w:author="metodika 14 OIMRK" w:date="2022-09-07T13:43:00Z"/>
                <w:rFonts w:ascii="Calibri" w:hAnsi="Calibri" w:cs="Calibri"/>
                <w:b/>
                <w:sz w:val="20"/>
                <w:szCs w:val="20"/>
              </w:rPr>
            </w:pPr>
            <w:del w:id="323" w:author="metodika 14 OIMRK" w:date="2022-09-07T13:43:00Z">
              <w:r w:rsidRPr="00690C7E" w:rsidDel="002B6D2F">
                <w:rPr>
                  <w:rFonts w:ascii="Calibri" w:hAnsi="Calibri" w:cs="Calibri"/>
                  <w:b/>
                  <w:sz w:val="20"/>
                  <w:szCs w:val="20"/>
                </w:rPr>
                <w:delText>Dátum</w:delText>
              </w:r>
            </w:del>
          </w:p>
        </w:tc>
        <w:tc>
          <w:tcPr>
            <w:tcW w:w="2524" w:type="pct"/>
            <w:shd w:val="clear" w:color="auto" w:fill="auto"/>
            <w:vAlign w:val="center"/>
          </w:tcPr>
          <w:p w14:paraId="3A90C5DA" w14:textId="7E397019" w:rsidR="00CB3F75" w:rsidRPr="00690C7E" w:rsidDel="002B6D2F" w:rsidRDefault="00CB3F75" w:rsidP="009A63A7">
            <w:pPr>
              <w:ind w:firstLine="20"/>
              <w:rPr>
                <w:del w:id="324" w:author="metodika 14 OIMRK" w:date="2022-09-07T13:43:00Z"/>
                <w:rFonts w:ascii="Calibri" w:hAnsi="Calibri" w:cs="Calibri"/>
                <w:sz w:val="20"/>
                <w:szCs w:val="20"/>
              </w:rPr>
            </w:pPr>
          </w:p>
        </w:tc>
      </w:tr>
      <w:tr w:rsidR="00556C2E" w:rsidRPr="00690C7E" w:rsidDel="002B6D2F" w14:paraId="453676AB" w14:textId="45C5B0E8" w:rsidTr="00A06E3D">
        <w:trPr>
          <w:trHeight w:hRule="exact" w:val="719"/>
          <w:del w:id="325" w:author="metodika 14 OIMRK" w:date="2022-09-07T13:43:00Z"/>
        </w:trPr>
        <w:tc>
          <w:tcPr>
            <w:tcW w:w="2476" w:type="pct"/>
            <w:shd w:val="clear" w:color="auto" w:fill="F7CAAC"/>
            <w:vAlign w:val="center"/>
          </w:tcPr>
          <w:p w14:paraId="77EC95F1" w14:textId="3244E859" w:rsidR="00556C2E" w:rsidRPr="00690C7E" w:rsidDel="002B6D2F" w:rsidRDefault="00556C2E" w:rsidP="009A63A7">
            <w:pPr>
              <w:rPr>
                <w:del w:id="326" w:author="metodika 14 OIMRK" w:date="2022-09-07T13:43:00Z"/>
                <w:rFonts w:ascii="Calibri" w:hAnsi="Calibri" w:cs="Calibri"/>
                <w:b/>
                <w:sz w:val="20"/>
                <w:szCs w:val="20"/>
              </w:rPr>
            </w:pPr>
            <w:del w:id="327" w:author="metodika 14 OIMRK" w:date="2022-09-07T13:43:00Z">
              <w:r w:rsidRPr="00690C7E" w:rsidDel="002B6D2F">
                <w:rPr>
                  <w:rFonts w:ascii="Calibri" w:hAnsi="Calibri" w:cs="Calibri"/>
                  <w:b/>
                  <w:sz w:val="20"/>
                  <w:szCs w:val="20"/>
                </w:rPr>
                <w:delText>Podpis</w:delText>
              </w:r>
            </w:del>
          </w:p>
        </w:tc>
        <w:tc>
          <w:tcPr>
            <w:tcW w:w="2524" w:type="pct"/>
            <w:shd w:val="clear" w:color="auto" w:fill="auto"/>
            <w:vAlign w:val="center"/>
          </w:tcPr>
          <w:p w14:paraId="4A414665" w14:textId="18927601" w:rsidR="00556C2E" w:rsidRPr="00690C7E" w:rsidDel="002B6D2F" w:rsidRDefault="00556C2E" w:rsidP="009A63A7">
            <w:pPr>
              <w:ind w:firstLine="20"/>
              <w:rPr>
                <w:del w:id="328" w:author="metodika 14 OIMRK" w:date="2022-09-07T13:43:00Z"/>
                <w:rFonts w:ascii="Calibri" w:hAnsi="Calibri" w:cs="Calibri"/>
                <w:sz w:val="20"/>
                <w:szCs w:val="20"/>
              </w:rPr>
            </w:pPr>
          </w:p>
        </w:tc>
      </w:tr>
    </w:tbl>
    <w:p w14:paraId="7E5223EC" w14:textId="71A0B891" w:rsidR="005A046A" w:rsidRDefault="005A046A" w:rsidP="00636CD3">
      <w:pPr>
        <w:ind w:left="-284" w:right="-144"/>
        <w:jc w:val="both"/>
        <w:rPr>
          <w:ins w:id="329" w:author="metodika 14 OIMRK" w:date="2022-09-09T09:40:00Z"/>
          <w:rFonts w:ascii="Calibri" w:hAnsi="Calibri" w:cs="Calibri"/>
          <w:sz w:val="22"/>
          <w:szCs w:val="22"/>
        </w:rPr>
      </w:pPr>
    </w:p>
    <w:p w14:paraId="3DD57BF3" w14:textId="77777777" w:rsidR="00923DAA" w:rsidRPr="00636CD3" w:rsidRDefault="00923DAA" w:rsidP="00636CD3">
      <w:pPr>
        <w:ind w:left="-284" w:right="-144"/>
        <w:jc w:val="both"/>
        <w:rPr>
          <w:ins w:id="330" w:author="metodika 14 OIMRK" w:date="2022-09-08T12:02:00Z"/>
          <w:rFonts w:ascii="Calibri" w:hAnsi="Calibri" w:cs="Calibri"/>
          <w:sz w:val="22"/>
          <w:szCs w:val="22"/>
        </w:rPr>
      </w:pPr>
    </w:p>
    <w:p w14:paraId="3C3435BC" w14:textId="77777777" w:rsidR="00843E79" w:rsidRPr="00636CD3" w:rsidRDefault="005A046A" w:rsidP="00636CD3">
      <w:pPr>
        <w:ind w:left="-284" w:right="-144"/>
        <w:jc w:val="both"/>
        <w:rPr>
          <w:ins w:id="331" w:author="metodika 14 OIMRK" w:date="2022-09-09T09:26:00Z"/>
          <w:rFonts w:ascii="Calibri" w:hAnsi="Calibri" w:cs="Calibri"/>
          <w:b/>
          <w:sz w:val="22"/>
          <w:szCs w:val="22"/>
          <w:u w:val="single"/>
        </w:rPr>
      </w:pPr>
      <w:ins w:id="332" w:author="metodika 14 OIMRK" w:date="2022-09-08T12:02:00Z">
        <w:r w:rsidRPr="00636CD3">
          <w:rPr>
            <w:rFonts w:ascii="Calibri" w:hAnsi="Calibri" w:cs="Calibri"/>
            <w:b/>
            <w:sz w:val="22"/>
            <w:szCs w:val="22"/>
            <w:u w:val="single"/>
          </w:rPr>
          <w:t xml:space="preserve">Doba </w:t>
        </w:r>
      </w:ins>
      <w:ins w:id="333" w:author="metodika 14 OIMRK" w:date="2022-09-08T12:03:00Z">
        <w:r w:rsidRPr="00636CD3">
          <w:rPr>
            <w:rFonts w:ascii="Calibri" w:hAnsi="Calibri" w:cs="Calibri"/>
            <w:b/>
            <w:sz w:val="22"/>
            <w:szCs w:val="22"/>
            <w:u w:val="single"/>
          </w:rPr>
          <w:t>uchovávania</w:t>
        </w:r>
      </w:ins>
    </w:p>
    <w:p w14:paraId="463B9BF1" w14:textId="505BA498" w:rsidR="00556C2E" w:rsidRPr="00636CD3" w:rsidDel="00CF6EDA" w:rsidRDefault="00446147" w:rsidP="00582773">
      <w:pPr>
        <w:ind w:left="-284" w:right="-142"/>
        <w:jc w:val="both"/>
        <w:rPr>
          <w:del w:id="334" w:author="metodika 14 OIMRK" w:date="2022-09-08T11:15:00Z"/>
          <w:rFonts w:ascii="Calibri" w:hAnsi="Calibri" w:cs="Calibri"/>
          <w:b/>
          <w:sz w:val="22"/>
          <w:szCs w:val="22"/>
          <w:u w:val="single"/>
        </w:rPr>
      </w:pPr>
      <w:ins w:id="335" w:author="metodika 14 OIMRK" w:date="2022-09-08T11:15:00Z">
        <w:r w:rsidRPr="00F92C17">
          <w:rPr>
            <w:rFonts w:ascii="Calibri" w:hAnsi="Calibri" w:cs="Calibri"/>
            <w:sz w:val="22"/>
            <w:szCs w:val="22"/>
          </w:rPr>
          <w:t xml:space="preserve">Osobné údaje budú archivované a likvidované v súlade s platnými právnymi predpismi SR a EÚ. Platnosť súhlasu trvá odo dňa jeho získania do 31.12.2028 alebo aj po tomto dátume, ak do 31.12.2028 nedošlo </w:t>
        </w:r>
        <w:r w:rsidRPr="00F92C17">
          <w:rPr>
            <w:rFonts w:ascii="Calibri" w:hAnsi="Calibri" w:cs="Calibri"/>
            <w:sz w:val="22"/>
            <w:szCs w:val="22"/>
          </w:rPr>
          <w:lastRenderedPageBreak/>
          <w:t>k vysporiadaniu finančných vzťahov vzťahujúcich sa k projektu medzi Ministerstvom vnútra Slovenskej republiky ako poskytovateľom nenávratného finančného príspevku pre implementáciu projektu a prijímateľom nenávratného finančného príspevku projektu podľa § 41 až § 43 a § 45 zákona o EŠIF a v súlade so zmluvou o poskytnutí nenávratného finančného príspevku alebo rozhodnutím podľa § 16 ods.</w:t>
        </w:r>
      </w:ins>
      <w:ins w:id="336" w:author="metodika 14 OIMRK" w:date="2022-09-09T10:50:00Z">
        <w:r w:rsidR="006204BC">
          <w:rPr>
            <w:rFonts w:ascii="Calibri" w:hAnsi="Calibri" w:cs="Calibri"/>
            <w:sz w:val="22"/>
            <w:szCs w:val="22"/>
          </w:rPr>
          <w:t> </w:t>
        </w:r>
      </w:ins>
      <w:ins w:id="337" w:author="metodika 14 OIMRK" w:date="2022-09-08T11:15:00Z">
        <w:r w:rsidRPr="00F92C17">
          <w:rPr>
            <w:rFonts w:ascii="Calibri" w:hAnsi="Calibri" w:cs="Calibri"/>
            <w:sz w:val="22"/>
            <w:szCs w:val="22"/>
          </w:rPr>
          <w:t>2 zákona o EŠIF.</w:t>
        </w:r>
      </w:ins>
    </w:p>
    <w:p w14:paraId="4E8B68D6" w14:textId="2739E719" w:rsidR="00CF6EDA" w:rsidRPr="00F92C17" w:rsidRDefault="00CF6EDA" w:rsidP="00582773">
      <w:pPr>
        <w:ind w:left="-284" w:right="-142"/>
        <w:jc w:val="both"/>
        <w:rPr>
          <w:ins w:id="338" w:author="metodika 14 OIMRK" w:date="2022-09-09T09:17:00Z"/>
          <w:rFonts w:ascii="Calibri" w:hAnsi="Calibri" w:cs="Calibri"/>
          <w:sz w:val="22"/>
          <w:szCs w:val="22"/>
        </w:rPr>
      </w:pPr>
    </w:p>
    <w:p w14:paraId="362DA142" w14:textId="0188839B" w:rsidR="00556C2E" w:rsidRDefault="00556C2E" w:rsidP="00636CD3">
      <w:pPr>
        <w:ind w:left="-284"/>
        <w:jc w:val="both"/>
        <w:rPr>
          <w:ins w:id="339" w:author="metodika 14 OIMRK" w:date="2022-09-09T09:40:00Z"/>
          <w:rFonts w:ascii="Calibri" w:hAnsi="Calibri" w:cs="Calibri"/>
          <w:sz w:val="22"/>
          <w:szCs w:val="22"/>
        </w:rPr>
      </w:pPr>
    </w:p>
    <w:p w14:paraId="6D2D8A54" w14:textId="77777777" w:rsidR="00923DAA" w:rsidRDefault="00923DAA" w:rsidP="00636CD3">
      <w:pPr>
        <w:ind w:left="-284"/>
        <w:jc w:val="both"/>
        <w:rPr>
          <w:ins w:id="340" w:author="metodika 14 OIMRK" w:date="2022-09-09T09:17:00Z"/>
          <w:rFonts w:ascii="Calibri" w:hAnsi="Calibri" w:cs="Calibri"/>
          <w:sz w:val="22"/>
          <w:szCs w:val="22"/>
        </w:rPr>
      </w:pPr>
    </w:p>
    <w:p w14:paraId="76268345" w14:textId="322279A1" w:rsidR="00780D10" w:rsidRDefault="00780D10" w:rsidP="00636CD3">
      <w:pPr>
        <w:ind w:left="-284"/>
        <w:jc w:val="both"/>
        <w:rPr>
          <w:ins w:id="341" w:author="metodika 14 OIMRK" w:date="2022-09-09T09:18:00Z"/>
          <w:rFonts w:ascii="Calibri" w:hAnsi="Calibri" w:cs="Calibr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780D10" w:rsidRPr="00690C7E" w14:paraId="12E3C8E7" w14:textId="77777777" w:rsidTr="00780D10">
        <w:trPr>
          <w:ins w:id="342" w:author="metodika 14 OIMRK" w:date="2022-09-09T09:18:00Z"/>
        </w:trPr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59E990FD" w14:textId="57F4DDA7" w:rsidR="00780D10" w:rsidRPr="00690C7E" w:rsidRDefault="00780D10" w:rsidP="00F460B3">
            <w:pPr>
              <w:ind w:right="-108"/>
              <w:rPr>
                <w:ins w:id="343" w:author="metodika 14 OIMRK" w:date="2022-09-09T09:18:00Z"/>
                <w:rFonts w:ascii="Calibri" w:hAnsi="Calibri" w:cs="Calibri"/>
                <w:b/>
                <w:sz w:val="22"/>
                <w:szCs w:val="22"/>
              </w:rPr>
            </w:pPr>
            <w:ins w:id="344" w:author="metodika 14 OIMRK" w:date="2022-09-09T09:19:00Z">
              <w:r>
                <w:rPr>
                  <w:rFonts w:ascii="Calibri" w:hAnsi="Calibri" w:cs="Calibri"/>
                  <w:b/>
                  <w:sz w:val="22"/>
                  <w:szCs w:val="22"/>
                </w:rPr>
                <w:t>Dátum</w:t>
              </w:r>
            </w:ins>
          </w:p>
          <w:p w14:paraId="706C0E20" w14:textId="77777777" w:rsidR="00780D10" w:rsidRPr="00690C7E" w:rsidRDefault="00780D10" w:rsidP="00F460B3">
            <w:pPr>
              <w:jc w:val="both"/>
              <w:rPr>
                <w:ins w:id="345" w:author="metodika 14 OIMRK" w:date="2022-09-09T09:18:00Z"/>
                <w:rFonts w:ascii="Calibri" w:hAnsi="Calibri" w:cs="Calibri"/>
                <w:sz w:val="18"/>
                <w:szCs w:val="18"/>
              </w:rPr>
            </w:pPr>
            <w:ins w:id="346" w:author="metodika 14 OIMRK" w:date="2022-09-09T09:18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66E81E" w14:textId="77777777" w:rsidR="00780D10" w:rsidRPr="00690C7E" w:rsidRDefault="00780D10" w:rsidP="00F460B3">
            <w:pPr>
              <w:jc w:val="both"/>
              <w:rPr>
                <w:ins w:id="347" w:author="metodika 14 OIMRK" w:date="2022-09-09T09:18:00Z"/>
                <w:rFonts w:ascii="Calibri" w:hAnsi="Calibri" w:cs="Calibri"/>
                <w:sz w:val="22"/>
                <w:szCs w:val="22"/>
              </w:rPr>
            </w:pPr>
          </w:p>
        </w:tc>
      </w:tr>
      <w:tr w:rsidR="00780D10" w:rsidRPr="00B75633" w14:paraId="5E557D32" w14:textId="77777777" w:rsidTr="00780D10">
        <w:trPr>
          <w:ins w:id="348" w:author="metodika 14 OIMRK" w:date="2022-09-09T09:18:00Z"/>
        </w:trPr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0323F463" w14:textId="77777777" w:rsidR="00780D10" w:rsidRPr="00B75633" w:rsidRDefault="00780D10" w:rsidP="00780D10">
            <w:pPr>
              <w:ind w:right="-108"/>
              <w:rPr>
                <w:ins w:id="349" w:author="metodika 14 OIMRK" w:date="2022-09-09T09:19:00Z"/>
                <w:rFonts w:ascii="Calibri" w:hAnsi="Calibri" w:cs="Calibri"/>
                <w:b/>
                <w:sz w:val="22"/>
                <w:szCs w:val="22"/>
              </w:rPr>
            </w:pPr>
            <w:ins w:id="350" w:author="metodika 14 OIMRK" w:date="2022-09-09T09:19:00Z">
              <w:r w:rsidRPr="00B75633">
                <w:rPr>
                  <w:rFonts w:ascii="Calibri" w:hAnsi="Calibri" w:cs="Calibri"/>
                  <w:b/>
                  <w:sz w:val="22"/>
                  <w:szCs w:val="22"/>
                </w:rPr>
                <w:t>Podpis</w:t>
              </w:r>
            </w:ins>
          </w:p>
          <w:p w14:paraId="61B9E54F" w14:textId="77777777" w:rsidR="00780D10" w:rsidRPr="00B75633" w:rsidRDefault="00780D10" w:rsidP="00F460B3">
            <w:pPr>
              <w:jc w:val="both"/>
              <w:rPr>
                <w:ins w:id="351" w:author="metodika 14 OIMRK" w:date="2022-09-09T09:26:00Z"/>
                <w:rFonts w:ascii="Calibri" w:hAnsi="Calibri" w:cs="Calibri"/>
                <w:sz w:val="22"/>
                <w:szCs w:val="22"/>
              </w:rPr>
            </w:pPr>
          </w:p>
          <w:p w14:paraId="38085DDE" w14:textId="2158AB8C" w:rsidR="00843E79" w:rsidRPr="00B75633" w:rsidRDefault="00843E79" w:rsidP="00F460B3">
            <w:pPr>
              <w:jc w:val="both"/>
              <w:rPr>
                <w:ins w:id="352" w:author="metodika 14 OIMRK" w:date="2022-09-09T09:18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05D1FC" w14:textId="77777777" w:rsidR="00780D10" w:rsidRPr="00B75633" w:rsidRDefault="00780D10" w:rsidP="00F460B3">
            <w:pPr>
              <w:jc w:val="both"/>
              <w:rPr>
                <w:ins w:id="353" w:author="metodika 14 OIMRK" w:date="2022-09-09T09:18:00Z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A0D09B" w14:textId="77777777" w:rsidR="00780D10" w:rsidRPr="002F1D35" w:rsidRDefault="00780D10" w:rsidP="00636CD3">
      <w:pPr>
        <w:ind w:left="-284"/>
        <w:jc w:val="both"/>
        <w:rPr>
          <w:rFonts w:ascii="Calibri" w:hAnsi="Calibri" w:cs="Calibri"/>
          <w:sz w:val="22"/>
          <w:szCs w:val="22"/>
        </w:rPr>
      </w:pPr>
    </w:p>
    <w:p w14:paraId="0D664983" w14:textId="52F62AD9" w:rsidR="00A06E3D" w:rsidRDefault="00A06E3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078E80AE" w14:textId="48EFE659" w:rsidR="00A06E3D" w:rsidRDefault="00A06E3D" w:rsidP="00A06E3D">
      <w:pPr>
        <w:jc w:val="right"/>
        <w:rPr>
          <w:ins w:id="354" w:author="metodika 14 OIMRK" w:date="2022-09-09T09:02:00Z"/>
          <w:rFonts w:ascii="Calibri" w:hAnsi="Calibri"/>
          <w:sz w:val="20"/>
        </w:rPr>
      </w:pPr>
      <w:r w:rsidRPr="00BC375B">
        <w:rPr>
          <w:rFonts w:ascii="Calibri" w:hAnsi="Calibri"/>
          <w:sz w:val="20"/>
        </w:rPr>
        <w:t>Príloha č.</w:t>
      </w:r>
      <w:r>
        <w:rPr>
          <w:rFonts w:ascii="Calibri" w:hAnsi="Calibri"/>
          <w:sz w:val="20"/>
        </w:rPr>
        <w:t xml:space="preserve"> 13b Pp</w:t>
      </w:r>
      <w:r w:rsidRPr="00BC375B">
        <w:rPr>
          <w:rFonts w:ascii="Calibri" w:hAnsi="Calibri"/>
          <w:sz w:val="20"/>
        </w:rPr>
        <w:t>P</w:t>
      </w:r>
      <w:r>
        <w:rPr>
          <w:rFonts w:ascii="Calibri" w:hAnsi="Calibri"/>
          <w:sz w:val="20"/>
        </w:rPr>
        <w:t xml:space="preserve"> </w:t>
      </w:r>
      <w:r w:rsidR="00355584">
        <w:rPr>
          <w:rFonts w:ascii="Calibri" w:hAnsi="Calibri"/>
          <w:sz w:val="20"/>
        </w:rPr>
        <w:t>DO</w:t>
      </w:r>
      <w:r>
        <w:rPr>
          <w:rFonts w:ascii="Calibri" w:hAnsi="Calibri"/>
          <w:sz w:val="20"/>
        </w:rPr>
        <w:t>P</w:t>
      </w:r>
      <w:r w:rsidR="00CA731E">
        <w:rPr>
          <w:rFonts w:ascii="Calibri" w:hAnsi="Calibri"/>
          <w:sz w:val="20"/>
        </w:rPr>
        <w:t xml:space="preserve"> a NP pre PO5 a PO8</w:t>
      </w:r>
    </w:p>
    <w:p w14:paraId="3664AE36" w14:textId="2AE180D3" w:rsidR="006136D3" w:rsidRPr="00C2298F" w:rsidRDefault="006136D3" w:rsidP="00A06E3D">
      <w:pPr>
        <w:jc w:val="right"/>
        <w:rPr>
          <w:rFonts w:ascii="Times New Roman" w:hAnsi="Times New Roman"/>
          <w:sz w:val="22"/>
          <w:szCs w:val="22"/>
        </w:rPr>
      </w:pPr>
      <w:ins w:id="355" w:author="metodika 14 OIMRK" w:date="2022-09-09T09:03:00Z">
        <w:r>
          <w:rPr>
            <w:rFonts w:asciiTheme="minorHAnsi" w:hAnsiTheme="minorHAnsi"/>
            <w:i/>
            <w:sz w:val="16"/>
            <w:szCs w:val="16"/>
          </w:rPr>
          <w:t>(odporúčaný vzor)</w:t>
        </w:r>
      </w:ins>
    </w:p>
    <w:p w14:paraId="1D0BB57F" w14:textId="28AF2F6D" w:rsidR="002226F5" w:rsidRPr="006136D3" w:rsidRDefault="002226F5" w:rsidP="00A06E3D">
      <w:pPr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4601D4D9" w14:textId="77777777" w:rsidR="00636CD3" w:rsidRDefault="00A06E3D" w:rsidP="00A06E3D">
      <w:pPr>
        <w:jc w:val="center"/>
        <w:rPr>
          <w:ins w:id="356" w:author="metodika 14 OIMRK" w:date="2022-09-09T09:35:00Z"/>
          <w:rFonts w:ascii="Calibri" w:hAnsi="Calibri" w:cs="Calibri"/>
          <w:b/>
          <w:sz w:val="28"/>
          <w:szCs w:val="28"/>
          <w:lang w:eastAsia="en-US"/>
        </w:rPr>
      </w:pPr>
      <w:r w:rsidRPr="00B22ADB">
        <w:rPr>
          <w:rFonts w:ascii="Calibri" w:hAnsi="Calibri" w:cs="Calibri"/>
          <w:b/>
          <w:sz w:val="28"/>
          <w:szCs w:val="28"/>
          <w:lang w:eastAsia="en-US"/>
        </w:rPr>
        <w:t>SÚHLAS ZÁKONNÉHO ZÁSTUPCU DOTKNUTEJ OSOBY</w:t>
      </w:r>
    </w:p>
    <w:p w14:paraId="0864236E" w14:textId="4759D496" w:rsidR="00A06E3D" w:rsidRPr="00B22ADB" w:rsidRDefault="00A06E3D" w:rsidP="00A06E3D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del w:id="357" w:author="metodika 14 OIMRK" w:date="2022-09-09T09:00:00Z">
        <w:r w:rsidRPr="00B22ADB" w:rsidDel="006136D3">
          <w:rPr>
            <w:rFonts w:ascii="Calibri" w:hAnsi="Calibri" w:cs="Calibri"/>
            <w:b/>
            <w:sz w:val="28"/>
            <w:szCs w:val="28"/>
            <w:lang w:eastAsia="en-US"/>
          </w:rPr>
          <w:delText>/UŽÍVATEĽA</w:delText>
        </w:r>
      </w:del>
      <w:del w:id="358" w:author="metodika 14 OIMRK" w:date="2022-09-09T09:35:00Z">
        <w:r w:rsidRPr="00B22ADB" w:rsidDel="00636CD3">
          <w:rPr>
            <w:rFonts w:ascii="Calibri" w:hAnsi="Calibri" w:cs="Calibri"/>
            <w:b/>
            <w:sz w:val="28"/>
            <w:szCs w:val="28"/>
            <w:lang w:eastAsia="en-US"/>
          </w:rPr>
          <w:delText xml:space="preserve"> </w:delText>
        </w:r>
      </w:del>
      <w:r w:rsidRPr="00B22ADB">
        <w:rPr>
          <w:rFonts w:ascii="Calibri" w:hAnsi="Calibri" w:cs="Calibri"/>
          <w:b/>
          <w:sz w:val="28"/>
          <w:szCs w:val="28"/>
          <w:lang w:eastAsia="en-US"/>
        </w:rPr>
        <w:t xml:space="preserve">SO </w:t>
      </w:r>
      <w:del w:id="359" w:author="metodika 14 OIMRK" w:date="2022-09-09T09:00:00Z">
        <w:r w:rsidRPr="00B22ADB" w:rsidDel="006136D3">
          <w:rPr>
            <w:rFonts w:ascii="Calibri" w:hAnsi="Calibri" w:cs="Calibri"/>
            <w:b/>
            <w:sz w:val="28"/>
            <w:szCs w:val="28"/>
            <w:lang w:eastAsia="en-US"/>
          </w:rPr>
          <w:delText xml:space="preserve">SPRÁVOU, </w:delText>
        </w:r>
      </w:del>
      <w:r w:rsidRPr="00B22ADB">
        <w:rPr>
          <w:rFonts w:ascii="Calibri" w:hAnsi="Calibri" w:cs="Calibri"/>
          <w:b/>
          <w:sz w:val="28"/>
          <w:szCs w:val="28"/>
          <w:lang w:eastAsia="en-US"/>
        </w:rPr>
        <w:t>SPRACOVANÍM</w:t>
      </w:r>
      <w:r w:rsidR="00B22ADB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  <w:del w:id="360" w:author="metodika 14 OIMRK" w:date="2022-09-09T09:00:00Z">
        <w:r w:rsidRPr="00B22ADB" w:rsidDel="006136D3">
          <w:rPr>
            <w:rFonts w:ascii="Calibri" w:hAnsi="Calibri" w:cs="Calibri"/>
            <w:b/>
            <w:sz w:val="28"/>
            <w:szCs w:val="28"/>
            <w:lang w:eastAsia="en-US"/>
          </w:rPr>
          <w:delText xml:space="preserve">A UCHOVÁVANÍM </w:delText>
        </w:r>
      </w:del>
      <w:r w:rsidRPr="00B22ADB">
        <w:rPr>
          <w:rFonts w:ascii="Calibri" w:hAnsi="Calibri" w:cs="Calibr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X="-717" w:tblpY="591"/>
        <w:tblW w:w="5877" w:type="pct"/>
        <w:tblLook w:val="0000" w:firstRow="0" w:lastRow="0" w:firstColumn="0" w:lastColumn="0" w:noHBand="0" w:noVBand="0"/>
      </w:tblPr>
      <w:tblGrid>
        <w:gridCol w:w="2825"/>
        <w:gridCol w:w="7802"/>
      </w:tblGrid>
      <w:tr w:rsidR="00A06E3D" w:rsidRPr="002F1D35" w14:paraId="13EA4ED6" w14:textId="77777777" w:rsidTr="00582773">
        <w:trPr>
          <w:trHeight w:hRule="exact" w:val="896"/>
        </w:trPr>
        <w:tc>
          <w:tcPr>
            <w:tcW w:w="1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7CAAC"/>
            <w:vAlign w:val="center"/>
          </w:tcPr>
          <w:p w14:paraId="033E814D" w14:textId="022B1884" w:rsidR="00A06E3D" w:rsidRDefault="00A06E3D" w:rsidP="006136D3">
            <w:pPr>
              <w:ind w:right="-108"/>
              <w:rPr>
                <w:ins w:id="361" w:author="metodika 14 OIMRK" w:date="2022-09-09T09:04:00Z"/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Meno, priezvisko </w:t>
            </w:r>
            <w:ins w:id="362" w:author="metodika 14 OIMRK" w:date="2022-09-09T09:35:00Z">
              <w:r w:rsidR="00636CD3">
                <w:rPr>
                  <w:rFonts w:ascii="Calibri" w:hAnsi="Calibri" w:cs="Calibri"/>
                  <w:b/>
                  <w:sz w:val="22"/>
                  <w:szCs w:val="22"/>
                </w:rPr>
                <w:t xml:space="preserve">maloletého </w:t>
              </w:r>
            </w:ins>
            <w:r>
              <w:rPr>
                <w:rFonts w:ascii="Calibri" w:hAnsi="Calibri" w:cs="Calibri"/>
                <w:b/>
                <w:sz w:val="22"/>
                <w:szCs w:val="22"/>
              </w:rPr>
              <w:t>dieťaťa</w:t>
            </w:r>
          </w:p>
          <w:p w14:paraId="04AFF580" w14:textId="0FF3173B" w:rsidR="006136D3" w:rsidRPr="006136D3" w:rsidRDefault="006136D3" w:rsidP="006136D3">
            <w:pPr>
              <w:ind w:right="-108"/>
              <w:rPr>
                <w:rFonts w:ascii="Calibri" w:hAnsi="Calibri" w:cs="Calibri"/>
                <w:b/>
                <w:sz w:val="18"/>
                <w:szCs w:val="18"/>
              </w:rPr>
            </w:pPr>
            <w:ins w:id="363" w:author="metodika 14 OIMRK" w:date="2022-09-09T09:04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367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9EE5D" w14:textId="77777777" w:rsidR="00A06E3D" w:rsidRPr="002F1D35" w:rsidRDefault="00A06E3D" w:rsidP="006136D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E4F08B6" w14:textId="2817D906" w:rsidR="00A06E3D" w:rsidRPr="002F1D35" w:rsidDel="006136D3" w:rsidRDefault="00A06E3D" w:rsidP="006136D3">
      <w:pPr>
        <w:jc w:val="center"/>
        <w:rPr>
          <w:del w:id="364" w:author="metodika 14 OIMRK" w:date="2022-09-09T09:03:00Z"/>
          <w:rFonts w:ascii="Calibri" w:hAnsi="Calibri" w:cs="Calibri"/>
          <w:sz w:val="22"/>
          <w:szCs w:val="22"/>
          <w:lang w:eastAsia="en-US"/>
        </w:rPr>
      </w:pPr>
    </w:p>
    <w:p w14:paraId="290DF8BF" w14:textId="7A330628" w:rsidR="00A06E3D" w:rsidRPr="002F1D35" w:rsidDel="00F02BC6" w:rsidRDefault="00A06E3D" w:rsidP="006136D3">
      <w:pPr>
        <w:jc w:val="center"/>
        <w:rPr>
          <w:del w:id="365" w:author="metodika 14 OIMRK" w:date="2022-09-09T09:48:00Z"/>
          <w:rFonts w:ascii="Calibri" w:hAnsi="Calibri" w:cs="Calibri"/>
          <w:sz w:val="22"/>
          <w:szCs w:val="22"/>
          <w:lang w:eastAsia="en-US"/>
        </w:rPr>
      </w:pPr>
    </w:p>
    <w:p w14:paraId="097A61FB" w14:textId="71921B1B" w:rsidR="00F02BC6" w:rsidRDefault="00F02BC6" w:rsidP="00636CD3">
      <w:pPr>
        <w:jc w:val="center"/>
        <w:rPr>
          <w:ins w:id="366" w:author="metodika 14 OIMRK" w:date="2022-09-09T09:51:00Z"/>
          <w:rFonts w:ascii="Calibri" w:hAnsi="Calibri" w:cs="Calibri"/>
          <w:sz w:val="22"/>
          <w:szCs w:val="22"/>
          <w:lang w:eastAsia="en-US"/>
        </w:rPr>
      </w:pPr>
    </w:p>
    <w:p w14:paraId="0D26C762" w14:textId="77777777" w:rsidR="00F977A1" w:rsidRPr="002F1D35" w:rsidRDefault="00F977A1" w:rsidP="00636CD3">
      <w:pPr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29CF07DD" w14:textId="1939F318" w:rsidR="00AF7328" w:rsidRDefault="00AF7328" w:rsidP="00636CD3">
      <w:pPr>
        <w:ind w:left="-284" w:right="-142"/>
        <w:jc w:val="both"/>
        <w:rPr>
          <w:ins w:id="367" w:author="metodika 14 OIMRK" w:date="2022-09-09T09:15:00Z"/>
          <w:rFonts w:ascii="Calibri" w:hAnsi="Calibri" w:cs="Calibri"/>
          <w:sz w:val="22"/>
          <w:szCs w:val="22"/>
        </w:rPr>
      </w:pPr>
    </w:p>
    <w:p w14:paraId="1AEA90F7" w14:textId="7347DC33" w:rsidR="00923DAA" w:rsidRDefault="00636CD3" w:rsidP="00636CD3">
      <w:pPr>
        <w:ind w:left="-284" w:right="-142"/>
        <w:jc w:val="both"/>
        <w:rPr>
          <w:ins w:id="368" w:author="metodika 14 OIMRK" w:date="2022-09-09T09:37:00Z"/>
          <w:rFonts w:ascii="Calibri" w:hAnsi="Calibri" w:cs="Calibri"/>
          <w:sz w:val="22"/>
          <w:szCs w:val="22"/>
        </w:rPr>
      </w:pPr>
      <w:ins w:id="369" w:author="metodika 14 OIMRK" w:date="2022-09-09T09:36:00Z">
        <w:r>
          <w:rPr>
            <w:rFonts w:ascii="Calibri" w:hAnsi="Calibri" w:cs="Calibri"/>
            <w:sz w:val="22"/>
            <w:szCs w:val="22"/>
          </w:rPr>
          <w:t xml:space="preserve">Ja, dolu podpísaný </w:t>
        </w:r>
      </w:ins>
      <w:del w:id="370" w:author="metodika 14 OIMRK" w:date="2022-09-09T09:36:00Z">
        <w:r w:rsidR="00A06E3D" w:rsidDel="00636CD3">
          <w:rPr>
            <w:rFonts w:ascii="Calibri" w:hAnsi="Calibri" w:cs="Calibri"/>
            <w:sz w:val="22"/>
            <w:szCs w:val="22"/>
          </w:rPr>
          <w:delText xml:space="preserve">Ako </w:delText>
        </w:r>
      </w:del>
      <w:r w:rsidR="00A06E3D">
        <w:rPr>
          <w:rFonts w:ascii="Calibri" w:hAnsi="Calibri" w:cs="Calibri"/>
          <w:sz w:val="22"/>
          <w:szCs w:val="22"/>
        </w:rPr>
        <w:t xml:space="preserve">zákonný zástupca </w:t>
      </w:r>
      <w:ins w:id="371" w:author="metodika 14 OIMRK" w:date="2022-09-09T09:34:00Z">
        <w:r>
          <w:rPr>
            <w:rFonts w:ascii="Calibri" w:hAnsi="Calibri" w:cs="Calibri"/>
            <w:sz w:val="22"/>
            <w:szCs w:val="22"/>
          </w:rPr>
          <w:t xml:space="preserve">maloletého </w:t>
        </w:r>
      </w:ins>
      <w:r w:rsidR="00A06E3D">
        <w:rPr>
          <w:rFonts w:ascii="Calibri" w:hAnsi="Calibri" w:cs="Calibri"/>
          <w:sz w:val="22"/>
          <w:szCs w:val="22"/>
        </w:rPr>
        <w:t>dieťaťa</w:t>
      </w:r>
      <w:ins w:id="372" w:author="metodika 14 OIMRK" w:date="2022-09-09T09:41:00Z">
        <w:r w:rsidR="00923DAA">
          <w:rPr>
            <w:rStyle w:val="Odkaznapoznmkupodiarou"/>
            <w:rFonts w:ascii="Calibri" w:hAnsi="Calibri" w:cs="Calibri"/>
            <w:sz w:val="22"/>
            <w:szCs w:val="22"/>
          </w:rPr>
          <w:footnoteReference w:id="8"/>
        </w:r>
      </w:ins>
      <w:r w:rsidR="00CB3F75">
        <w:rPr>
          <w:rFonts w:ascii="Calibri" w:hAnsi="Calibri" w:cs="Calibri"/>
          <w:sz w:val="22"/>
          <w:szCs w:val="22"/>
        </w:rPr>
        <w:t xml:space="preserve"> </w:t>
      </w:r>
      <w:r w:rsidR="00A06E3D">
        <w:rPr>
          <w:rFonts w:ascii="Calibri" w:hAnsi="Calibri" w:cs="Calibri"/>
          <w:sz w:val="22"/>
          <w:szCs w:val="22"/>
        </w:rPr>
        <w:t>................................................</w:t>
      </w:r>
      <w:r w:rsidR="00CB3F75">
        <w:rPr>
          <w:rFonts w:ascii="Calibri" w:hAnsi="Calibri" w:cs="Calibri"/>
          <w:sz w:val="22"/>
          <w:szCs w:val="22"/>
        </w:rPr>
        <w:t xml:space="preserve"> </w:t>
      </w:r>
      <w:r w:rsidR="00A06E3D" w:rsidRPr="009A63A7">
        <w:rPr>
          <w:rFonts w:ascii="Calibri" w:hAnsi="Calibri" w:cs="Calibri"/>
          <w:sz w:val="22"/>
          <w:szCs w:val="22"/>
        </w:rPr>
        <w:t>týmto vyhlasujem, že v</w:t>
      </w:r>
      <w:r w:rsidR="00CA731E">
        <w:rPr>
          <w:rFonts w:ascii="Calibri" w:hAnsi="Calibri" w:cs="Calibri"/>
          <w:sz w:val="22"/>
          <w:szCs w:val="22"/>
        </w:rPr>
        <w:t> </w:t>
      </w:r>
      <w:r w:rsidR="00A06E3D" w:rsidRPr="009A63A7">
        <w:rPr>
          <w:rFonts w:ascii="Calibri" w:hAnsi="Calibri" w:cs="Calibri"/>
          <w:sz w:val="22"/>
          <w:szCs w:val="22"/>
        </w:rPr>
        <w:t xml:space="preserve">zmysle § </w:t>
      </w:r>
      <w:r w:rsidR="00A06E3D">
        <w:rPr>
          <w:rFonts w:ascii="Calibri" w:hAnsi="Calibri" w:cs="Calibri"/>
          <w:sz w:val="22"/>
          <w:szCs w:val="22"/>
        </w:rPr>
        <w:t>14</w:t>
      </w:r>
      <w:r w:rsidR="00A06E3D" w:rsidRPr="009A63A7">
        <w:rPr>
          <w:rFonts w:ascii="Calibri" w:hAnsi="Calibri" w:cs="Calibri"/>
          <w:sz w:val="22"/>
          <w:szCs w:val="22"/>
        </w:rPr>
        <w:t xml:space="preserve"> zákona č. </w:t>
      </w:r>
      <w:r w:rsidR="00A06E3D">
        <w:rPr>
          <w:rFonts w:ascii="Calibri" w:hAnsi="Calibri" w:cs="Calibri"/>
          <w:sz w:val="22"/>
          <w:szCs w:val="22"/>
        </w:rPr>
        <w:t>18/2018</w:t>
      </w:r>
      <w:r w:rsidR="00A06E3D" w:rsidRPr="009A63A7">
        <w:rPr>
          <w:rFonts w:ascii="Calibri" w:hAnsi="Calibri" w:cs="Calibri"/>
          <w:sz w:val="22"/>
          <w:szCs w:val="22"/>
        </w:rPr>
        <w:t xml:space="preserve"> Z.</w:t>
      </w:r>
      <w:r w:rsidR="00CA731E">
        <w:rPr>
          <w:rFonts w:ascii="Calibri" w:hAnsi="Calibri" w:cs="Calibri"/>
          <w:sz w:val="22"/>
          <w:szCs w:val="22"/>
        </w:rPr>
        <w:t xml:space="preserve"> </w:t>
      </w:r>
      <w:r w:rsidR="00A06E3D" w:rsidRPr="009A63A7">
        <w:rPr>
          <w:rFonts w:ascii="Calibri" w:hAnsi="Calibri" w:cs="Calibri"/>
          <w:sz w:val="22"/>
          <w:szCs w:val="22"/>
        </w:rPr>
        <w:t>z. o</w:t>
      </w:r>
      <w:r w:rsidR="00CA731E">
        <w:rPr>
          <w:rFonts w:ascii="Calibri" w:hAnsi="Calibri" w:cs="Calibri"/>
          <w:sz w:val="22"/>
          <w:szCs w:val="22"/>
        </w:rPr>
        <w:t> </w:t>
      </w:r>
      <w:r w:rsidR="00A06E3D" w:rsidRPr="009A63A7">
        <w:rPr>
          <w:rFonts w:ascii="Calibri" w:hAnsi="Calibri" w:cs="Calibri"/>
          <w:sz w:val="22"/>
          <w:szCs w:val="22"/>
        </w:rPr>
        <w:t xml:space="preserve">ochrane osobných údajov </w:t>
      </w:r>
      <w:r w:rsidR="00A06E3D" w:rsidRPr="00A06E3D">
        <w:rPr>
          <w:rFonts w:ascii="Calibri" w:hAnsi="Calibri" w:cs="Calibri"/>
          <w:sz w:val="22"/>
          <w:szCs w:val="22"/>
        </w:rPr>
        <w:t>a o zmene a doplnení niektorých zákonov</w:t>
      </w:r>
      <w:r w:rsidR="00A06E3D" w:rsidRPr="009A63A7">
        <w:rPr>
          <w:rFonts w:ascii="Calibri" w:hAnsi="Calibri" w:cs="Calibri"/>
          <w:sz w:val="22"/>
          <w:szCs w:val="22"/>
        </w:rPr>
        <w:t xml:space="preserve"> </w:t>
      </w:r>
      <w:r w:rsidR="00A06E3D" w:rsidRPr="009A63A7">
        <w:rPr>
          <w:rFonts w:ascii="Calibri" w:hAnsi="Calibri" w:cs="Calibri"/>
          <w:b/>
          <w:sz w:val="22"/>
          <w:szCs w:val="22"/>
        </w:rPr>
        <w:t>súhlasím</w:t>
      </w:r>
      <w:r w:rsidR="00A06E3D" w:rsidRPr="009A63A7">
        <w:rPr>
          <w:rFonts w:ascii="Calibri" w:hAnsi="Calibri" w:cs="Calibri"/>
          <w:sz w:val="22"/>
          <w:szCs w:val="22"/>
        </w:rPr>
        <w:t xml:space="preserve"> so spracovaním osobných údajov </w:t>
      </w:r>
      <w:ins w:id="374" w:author="metodika 14 OIMRK" w:date="2022-09-09T09:44:00Z">
        <w:r w:rsidR="00274294">
          <w:rPr>
            <w:rFonts w:ascii="Calibri" w:hAnsi="Calibri" w:cs="Calibri"/>
            <w:sz w:val="22"/>
            <w:szCs w:val="22"/>
          </w:rPr>
          <w:t xml:space="preserve">maloletého </w:t>
        </w:r>
      </w:ins>
      <w:r w:rsidR="00CB3F75">
        <w:rPr>
          <w:rFonts w:ascii="Calibri" w:hAnsi="Calibri" w:cs="Calibri"/>
          <w:sz w:val="22"/>
          <w:szCs w:val="22"/>
        </w:rPr>
        <w:t xml:space="preserve">dieťaťa </w:t>
      </w:r>
      <w:del w:id="375" w:author="metodika 14 OIMRK" w:date="2022-09-09T09:06:00Z">
        <w:r w:rsidR="00A06E3D" w:rsidRPr="009A63A7" w:rsidDel="006136D3">
          <w:rPr>
            <w:rFonts w:ascii="Calibri" w:hAnsi="Calibri" w:cs="Calibri"/>
            <w:sz w:val="22"/>
            <w:szCs w:val="22"/>
          </w:rPr>
          <w:delText xml:space="preserve">Ministerstvom </w:delText>
        </w:r>
        <w:r w:rsidR="00A06E3D" w:rsidDel="006136D3">
          <w:rPr>
            <w:rFonts w:ascii="Calibri" w:hAnsi="Calibri" w:cs="Calibri"/>
            <w:sz w:val="22"/>
            <w:szCs w:val="22"/>
          </w:rPr>
          <w:delText>vnútra Slovenskej republiky</w:delText>
        </w:r>
      </w:del>
      <w:ins w:id="376" w:author="metodika 14 OIMRK" w:date="2022-09-09T09:37:00Z">
        <w:r w:rsidRPr="00690C7E">
          <w:rPr>
            <w:rFonts w:ascii="Calibri" w:hAnsi="Calibri" w:cs="Calibri"/>
            <w:sz w:val="22"/>
            <w:szCs w:val="22"/>
          </w:rPr>
          <w:t>...................</w:t>
        </w:r>
        <w:r>
          <w:rPr>
            <w:rFonts w:ascii="Calibri" w:hAnsi="Calibri" w:cs="Calibri"/>
            <w:sz w:val="22"/>
            <w:szCs w:val="22"/>
          </w:rPr>
          <w:t>......................................................</w:t>
        </w:r>
        <w:r w:rsidRPr="00D85707">
          <w:rPr>
            <w:rFonts w:ascii="Calibri" w:hAnsi="Calibri" w:cs="Calibri"/>
            <w:sz w:val="22"/>
            <w:szCs w:val="22"/>
          </w:rPr>
          <w:t>...................................</w:t>
        </w:r>
        <w:r>
          <w:rPr>
            <w:rFonts w:ascii="Calibri" w:hAnsi="Calibri" w:cs="Calibri"/>
            <w:sz w:val="22"/>
            <w:szCs w:val="22"/>
          </w:rPr>
          <w:t>..................</w:t>
        </w:r>
        <w:r w:rsidRPr="00D85707">
          <w:rPr>
            <w:rFonts w:ascii="Calibri" w:hAnsi="Calibri" w:cs="Calibri"/>
            <w:sz w:val="22"/>
            <w:szCs w:val="22"/>
          </w:rPr>
          <w:t>............</w:t>
        </w:r>
      </w:ins>
      <w:ins w:id="377" w:author="metodika 14 OIMRK" w:date="2022-09-09T09:20:00Z">
        <w:r w:rsidR="00780D10" w:rsidRPr="009108E8">
          <w:rPr>
            <w:rStyle w:val="Odkaznapoznmkupodiarou"/>
            <w:rFonts w:ascii="Calibri" w:hAnsi="Calibri" w:cs="Calibri"/>
            <w:sz w:val="22"/>
            <w:szCs w:val="22"/>
          </w:rPr>
          <w:footnoteReference w:id="9"/>
        </w:r>
      </w:ins>
      <w:r w:rsidR="00A06E3D" w:rsidRPr="009A63A7">
        <w:rPr>
          <w:rFonts w:ascii="Calibri" w:hAnsi="Calibri" w:cs="Calibri"/>
          <w:sz w:val="22"/>
          <w:szCs w:val="22"/>
        </w:rPr>
        <w:t>,</w:t>
      </w:r>
      <w:del w:id="380" w:author="metodika 14 OIMRK" w:date="2022-09-09T09:37:00Z">
        <w:r w:rsidR="00A06E3D" w:rsidRPr="009A63A7" w:rsidDel="00923DAA">
          <w:rPr>
            <w:rFonts w:ascii="Calibri" w:hAnsi="Calibri" w:cs="Calibri"/>
            <w:sz w:val="22"/>
            <w:szCs w:val="22"/>
          </w:rPr>
          <w:delText xml:space="preserve"> </w:delText>
        </w:r>
      </w:del>
    </w:p>
    <w:p w14:paraId="370E60A7" w14:textId="2FCD71CB" w:rsidR="005E2EBC" w:rsidRDefault="00A06E3D" w:rsidP="00636CD3">
      <w:pPr>
        <w:ind w:left="-284" w:right="-142"/>
        <w:jc w:val="both"/>
        <w:rPr>
          <w:ins w:id="381" w:author="metodika 14 OIMRK" w:date="2022-09-09T09:24:00Z"/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so sídlom </w:t>
      </w:r>
      <w:del w:id="382" w:author="metodika 14 OIMRK" w:date="2022-09-09T09:08:00Z">
        <w:r w:rsidDel="004B619F">
          <w:rPr>
            <w:rFonts w:ascii="Calibri" w:hAnsi="Calibri" w:cs="Calibri"/>
            <w:sz w:val="22"/>
            <w:szCs w:val="22"/>
          </w:rPr>
          <w:delText>Pribinova 2, 812 72 Bratislava</w:delText>
        </w:r>
      </w:del>
      <w:ins w:id="383" w:author="metodika 14 OIMRK" w:date="2022-09-09T09:08:00Z">
        <w:r w:rsidR="004B619F">
          <w:rPr>
            <w:rFonts w:ascii="Calibri" w:hAnsi="Calibri" w:cs="Calibri"/>
            <w:sz w:val="22"/>
            <w:szCs w:val="22"/>
          </w:rPr>
          <w:t>...............................................................................................................</w:t>
        </w:r>
      </w:ins>
      <w:ins w:id="384" w:author="metodika 14 OIMRK" w:date="2022-09-09T09:09:00Z">
        <w:r w:rsidR="005E2EBC">
          <w:rPr>
            <w:rFonts w:ascii="Calibri" w:hAnsi="Calibri" w:cs="Calibri"/>
            <w:sz w:val="22"/>
            <w:szCs w:val="22"/>
          </w:rPr>
          <w:t>.</w:t>
        </w:r>
        <w:r w:rsidR="00923DAA">
          <w:rPr>
            <w:rFonts w:ascii="Calibri" w:hAnsi="Calibri" w:cs="Calibri"/>
            <w:sz w:val="22"/>
            <w:szCs w:val="22"/>
          </w:rPr>
          <w:t>...</w:t>
        </w:r>
        <w:r w:rsidR="005E2EBC">
          <w:rPr>
            <w:rFonts w:ascii="Calibri" w:hAnsi="Calibri" w:cs="Calibri"/>
            <w:sz w:val="22"/>
            <w:szCs w:val="22"/>
          </w:rPr>
          <w:t>......</w:t>
        </w:r>
      </w:ins>
      <w:ins w:id="385" w:author="metodika 14 OIMRK" w:date="2022-09-09T09:22:00Z">
        <w:r w:rsidR="00C61C38">
          <w:rPr>
            <w:rFonts w:ascii="Calibri" w:hAnsi="Calibri" w:cs="Calibri"/>
            <w:sz w:val="22"/>
            <w:szCs w:val="22"/>
          </w:rPr>
          <w:t>..</w:t>
        </w:r>
      </w:ins>
      <w:ins w:id="386" w:author="metodika 14 OIMRK" w:date="2022-09-09T09:20:00Z">
        <w:r w:rsidR="00780D10" w:rsidRPr="000910C0">
          <w:rPr>
            <w:rStyle w:val="Odkaznapoznmkupodiarou"/>
            <w:rFonts w:ascii="Calibri" w:hAnsi="Calibri" w:cs="Calibri"/>
            <w:sz w:val="22"/>
            <w:szCs w:val="22"/>
          </w:rPr>
          <w:footnoteReference w:id="10"/>
        </w:r>
      </w:ins>
      <w:del w:id="392" w:author="metodika 14 OIMRK" w:date="2022-09-09T09:09:00Z">
        <w:r w:rsidRPr="009A63A7" w:rsidDel="005E2EBC">
          <w:rPr>
            <w:rFonts w:ascii="Calibri" w:hAnsi="Calibri" w:cs="Calibri"/>
            <w:sz w:val="22"/>
            <w:szCs w:val="22"/>
          </w:rPr>
          <w:delText>,</w:delText>
        </w:r>
      </w:del>
    </w:p>
    <w:p w14:paraId="77D64DF4" w14:textId="32A6DB9B" w:rsidR="00C61C38" w:rsidRPr="00582773" w:rsidRDefault="00C61C38" w:rsidP="00636CD3">
      <w:pPr>
        <w:ind w:left="-284" w:right="-142"/>
        <w:jc w:val="both"/>
        <w:rPr>
          <w:ins w:id="393" w:author="metodika 14 OIMRK" w:date="2022-09-09T09:48:00Z"/>
          <w:rFonts w:ascii="Calibri" w:hAnsi="Calibri" w:cs="Calibri"/>
          <w:sz w:val="18"/>
          <w:szCs w:val="18"/>
        </w:rPr>
      </w:pPr>
    </w:p>
    <w:p w14:paraId="37EED56A" w14:textId="77777777" w:rsidR="005E2EBC" w:rsidRPr="00636CD3" w:rsidRDefault="005E2EBC" w:rsidP="00636CD3">
      <w:pPr>
        <w:ind w:left="-284" w:right="-142"/>
        <w:jc w:val="both"/>
        <w:rPr>
          <w:ins w:id="394" w:author="metodika 14 OIMRK" w:date="2022-09-09T09:10:00Z"/>
          <w:rFonts w:ascii="Calibri" w:hAnsi="Calibri" w:cs="Calibri"/>
          <w:b/>
          <w:sz w:val="22"/>
          <w:szCs w:val="22"/>
          <w:u w:val="single"/>
        </w:rPr>
      </w:pPr>
      <w:ins w:id="395" w:author="metodika 14 OIMRK" w:date="2022-09-09T09:10:00Z">
        <w:r w:rsidRPr="00636CD3">
          <w:rPr>
            <w:rFonts w:ascii="Calibri" w:hAnsi="Calibri" w:cs="Calibri"/>
            <w:b/>
            <w:sz w:val="22"/>
            <w:szCs w:val="22"/>
            <w:u w:val="single"/>
          </w:rPr>
          <w:t>Účel spracúvania</w:t>
        </w:r>
      </w:ins>
    </w:p>
    <w:p w14:paraId="367475A3" w14:textId="779338A8" w:rsidR="005E2EBC" w:rsidRDefault="00A06E3D" w:rsidP="00636CD3">
      <w:pPr>
        <w:ind w:left="-284" w:right="-142"/>
        <w:jc w:val="both"/>
        <w:rPr>
          <w:ins w:id="396" w:author="metodika 14 OIMRK" w:date="2022-09-09T09:12:00Z"/>
          <w:rFonts w:ascii="Calibri" w:hAnsi="Calibri" w:cs="Calibri"/>
          <w:sz w:val="22"/>
          <w:szCs w:val="22"/>
        </w:rPr>
      </w:pPr>
      <w:del w:id="397" w:author="metodika 14 OIMRK" w:date="2022-09-09T09:10:00Z">
        <w:r w:rsidRPr="009A63A7" w:rsidDel="005E2EBC">
          <w:rPr>
            <w:rFonts w:ascii="Calibri" w:hAnsi="Calibri" w:cs="Calibri"/>
            <w:sz w:val="22"/>
            <w:szCs w:val="22"/>
          </w:rPr>
          <w:delText xml:space="preserve"> </w:delText>
        </w:r>
        <w:r w:rsidDel="005E2EBC">
          <w:rPr>
            <w:rFonts w:ascii="Calibri" w:hAnsi="Calibri" w:cs="Calibri"/>
            <w:sz w:val="22"/>
            <w:szCs w:val="22"/>
          </w:rPr>
          <w:delText xml:space="preserve">pre účely </w:delText>
        </w:r>
      </w:del>
      <w:ins w:id="398" w:author="metodika 14 OIMRK" w:date="2022-09-09T09:10:00Z">
        <w:r w:rsidR="005E2EBC">
          <w:rPr>
            <w:rFonts w:ascii="Calibri" w:hAnsi="Calibri" w:cs="Calibri"/>
            <w:sz w:val="22"/>
            <w:szCs w:val="22"/>
          </w:rPr>
          <w:t xml:space="preserve">Implementácia </w:t>
        </w:r>
      </w:ins>
      <w:r>
        <w:rPr>
          <w:rFonts w:ascii="Calibri" w:hAnsi="Calibri" w:cs="Calibri"/>
          <w:sz w:val="22"/>
          <w:szCs w:val="22"/>
        </w:rPr>
        <w:t>projektu s názvom ...............................................</w:t>
      </w:r>
      <w:ins w:id="399" w:author="metodika 14 OIMRK" w:date="2022-09-09T09:10:00Z">
        <w:r w:rsidR="005E2EBC">
          <w:rPr>
            <w:rFonts w:ascii="Calibri" w:hAnsi="Calibri" w:cs="Calibri"/>
            <w:sz w:val="22"/>
            <w:szCs w:val="22"/>
          </w:rPr>
          <w:t>......................</w:t>
        </w:r>
      </w:ins>
      <w:ins w:id="400" w:author="metodika 14 OIMRK" w:date="2022-09-09T09:11:00Z">
        <w:r w:rsidR="005E2EBC">
          <w:rPr>
            <w:rFonts w:ascii="Calibri" w:hAnsi="Calibri" w:cs="Calibri"/>
            <w:sz w:val="22"/>
            <w:szCs w:val="22"/>
          </w:rPr>
          <w:t>........................</w:t>
        </w:r>
      </w:ins>
      <w:r w:rsidR="00CB3F75">
        <w:rPr>
          <w:rFonts w:ascii="Calibri" w:hAnsi="Calibri" w:cs="Calibri"/>
          <w:sz w:val="22"/>
          <w:szCs w:val="22"/>
        </w:rPr>
        <w:t xml:space="preserve"> a </w:t>
      </w:r>
      <w:r>
        <w:rPr>
          <w:rFonts w:ascii="Calibri" w:hAnsi="Calibri" w:cs="Calibri"/>
          <w:sz w:val="22"/>
          <w:szCs w:val="22"/>
        </w:rPr>
        <w:t>kódom ITMS2014+ ................</w:t>
      </w:r>
      <w:r w:rsidR="00CB3F75">
        <w:rPr>
          <w:rFonts w:ascii="Calibri" w:hAnsi="Calibri" w:cs="Calibri"/>
          <w:sz w:val="22"/>
          <w:szCs w:val="22"/>
        </w:rPr>
        <w:t>.................</w:t>
      </w:r>
      <w:ins w:id="401" w:author="metodika 14 OIMRK" w:date="2022-09-09T09:12:00Z">
        <w:r w:rsidR="005E2EBC">
          <w:rPr>
            <w:rFonts w:ascii="Calibri" w:hAnsi="Calibri" w:cs="Calibri"/>
            <w:sz w:val="22"/>
            <w:szCs w:val="22"/>
          </w:rPr>
          <w:t xml:space="preserve"> (ďalej len „projekt“)</w:t>
        </w:r>
      </w:ins>
    </w:p>
    <w:p w14:paraId="07FA26FE" w14:textId="77777777" w:rsidR="005E2EBC" w:rsidRPr="00582773" w:rsidRDefault="005E2EBC" w:rsidP="00636CD3">
      <w:pPr>
        <w:ind w:left="-284" w:right="-142"/>
        <w:jc w:val="both"/>
        <w:rPr>
          <w:ins w:id="402" w:author="metodika 14 OIMRK" w:date="2022-09-09T09:12:00Z"/>
          <w:rFonts w:ascii="Calibri" w:hAnsi="Calibri" w:cs="Calibri"/>
          <w:sz w:val="18"/>
          <w:szCs w:val="18"/>
        </w:rPr>
      </w:pPr>
    </w:p>
    <w:p w14:paraId="2851A5B3" w14:textId="77777777" w:rsidR="005E2EBC" w:rsidRPr="00690C7E" w:rsidRDefault="005E2EBC" w:rsidP="00636CD3">
      <w:pPr>
        <w:ind w:left="-284" w:right="-142"/>
        <w:jc w:val="both"/>
        <w:rPr>
          <w:ins w:id="403" w:author="metodika 14 OIMRK" w:date="2022-09-09T09:12:00Z"/>
          <w:rFonts w:ascii="Calibri" w:hAnsi="Calibri" w:cs="Calibri"/>
          <w:b/>
          <w:sz w:val="22"/>
          <w:szCs w:val="22"/>
          <w:u w:val="single"/>
        </w:rPr>
      </w:pPr>
      <w:ins w:id="404" w:author="metodika 14 OIMRK" w:date="2022-09-09T09:12:00Z">
        <w:r w:rsidRPr="00636CD3">
          <w:rPr>
            <w:rFonts w:ascii="Calibri" w:hAnsi="Calibri" w:cs="Calibri"/>
            <w:b/>
            <w:sz w:val="22"/>
            <w:szCs w:val="22"/>
            <w:u w:val="single"/>
          </w:rPr>
          <w:t>Rozsah spracúvaných</w:t>
        </w:r>
        <w:r w:rsidRPr="00690C7E">
          <w:rPr>
            <w:rFonts w:ascii="Calibri" w:hAnsi="Calibri" w:cs="Calibri"/>
            <w:b/>
            <w:sz w:val="22"/>
            <w:szCs w:val="22"/>
            <w:u w:val="single"/>
          </w:rPr>
          <w:t xml:space="preserve"> osobných údajov</w:t>
        </w:r>
        <w:r w:rsidRPr="00F92C17">
          <w:rPr>
            <w:rStyle w:val="Odkaznapoznmkupodiarou"/>
            <w:rFonts w:ascii="Calibri" w:hAnsi="Calibri" w:cs="Calibri"/>
            <w:sz w:val="22"/>
            <w:szCs w:val="22"/>
          </w:rPr>
          <w:footnoteReference w:id="11"/>
        </w:r>
      </w:ins>
    </w:p>
    <w:p w14:paraId="0D1A3555" w14:textId="3A2E0599" w:rsidR="005E2EBC" w:rsidRDefault="005E2EBC" w:rsidP="00636CD3">
      <w:pPr>
        <w:ind w:left="-284" w:right="-142"/>
        <w:jc w:val="both"/>
        <w:rPr>
          <w:ins w:id="407" w:author="metodika 14 OIMRK" w:date="2022-09-09T09:24:00Z"/>
          <w:rFonts w:ascii="Calibri" w:hAnsi="Calibri" w:cs="Calibri"/>
          <w:sz w:val="22"/>
          <w:szCs w:val="22"/>
        </w:rPr>
      </w:pPr>
      <w:ins w:id="408" w:author="metodika 14 OIMRK" w:date="2022-09-09T09:12:00Z">
        <w:r w:rsidRPr="009108E8">
          <w:rPr>
            <w:rFonts w:ascii="Calibri" w:hAnsi="Calibri" w:cs="Calibri"/>
            <w:sz w:val="22"/>
            <w:szCs w:val="22"/>
          </w:rPr>
          <w:t>(podľa § 47 ods. 2</w:t>
        </w:r>
        <w:r>
          <w:rPr>
            <w:rFonts w:ascii="Calibri" w:hAnsi="Calibri" w:cs="Calibri"/>
            <w:sz w:val="22"/>
            <w:szCs w:val="22"/>
          </w:rPr>
          <w:t xml:space="preserve"> </w:t>
        </w:r>
        <w:r w:rsidRPr="009108E8">
          <w:rPr>
            <w:rFonts w:ascii="Calibri" w:hAnsi="Calibri" w:cs="Calibri"/>
            <w:sz w:val="22"/>
            <w:szCs w:val="22"/>
          </w:rPr>
          <w:t>zákona o príspevku poskytovanom z euró</w:t>
        </w:r>
        <w:r w:rsidRPr="00D85707">
          <w:rPr>
            <w:rFonts w:ascii="Calibri" w:hAnsi="Calibri" w:cs="Calibri"/>
            <w:sz w:val="22"/>
            <w:szCs w:val="22"/>
          </w:rPr>
          <w:t>pskych štrukturálnych a </w:t>
        </w:r>
        <w:r w:rsidRPr="00690C7E">
          <w:rPr>
            <w:rFonts w:ascii="Calibri" w:hAnsi="Calibri" w:cs="Calibri"/>
            <w:sz w:val="22"/>
            <w:szCs w:val="22"/>
          </w:rPr>
          <w:t>investičných fondov a o zmene a doplnení niektorých zákonov v znení neskorších predpisov (ďalej len „zákon o EŠIF“))</w:t>
        </w:r>
      </w:ins>
    </w:p>
    <w:p w14:paraId="3C0A09FD" w14:textId="77777777" w:rsidR="00C61C38" w:rsidRDefault="00C61C38" w:rsidP="00636CD3">
      <w:pPr>
        <w:ind w:left="-284" w:right="-142"/>
        <w:jc w:val="both"/>
        <w:rPr>
          <w:ins w:id="409" w:author="metodika 14 OIMRK" w:date="2022-09-09T09:12:00Z"/>
          <w:rFonts w:ascii="Calibri" w:hAnsi="Calibri" w:cs="Calibri"/>
          <w:sz w:val="22"/>
          <w:szCs w:val="22"/>
        </w:rPr>
      </w:pPr>
    </w:p>
    <w:p w14:paraId="34ADB56F" w14:textId="3073E5FF" w:rsidR="00A06E3D" w:rsidDel="00C61C38" w:rsidRDefault="00A06E3D" w:rsidP="005E2EBC">
      <w:pPr>
        <w:jc w:val="both"/>
        <w:rPr>
          <w:del w:id="410" w:author="metodika 14 OIMRK" w:date="2022-09-09T09:24:00Z"/>
          <w:rFonts w:ascii="Calibri" w:hAnsi="Calibri" w:cs="Calibri"/>
          <w:sz w:val="22"/>
          <w:szCs w:val="22"/>
        </w:rPr>
      </w:pPr>
      <w:del w:id="411" w:author="metodika 14 OIMRK" w:date="2022-09-09T09:12:00Z">
        <w:r w:rsidDel="005E2EBC">
          <w:rPr>
            <w:rFonts w:ascii="Calibri" w:hAnsi="Calibri" w:cs="Calibri"/>
            <w:sz w:val="22"/>
            <w:szCs w:val="22"/>
          </w:rPr>
          <w:delText xml:space="preserve"> v</w:delText>
        </w:r>
        <w:r w:rsidR="00CA731E" w:rsidDel="005E2EBC">
          <w:rPr>
            <w:rFonts w:ascii="Calibri" w:hAnsi="Calibri" w:cs="Calibri"/>
            <w:sz w:val="22"/>
            <w:szCs w:val="22"/>
          </w:rPr>
          <w:delText> </w:delText>
        </w:r>
        <w:r w:rsidDel="005E2EBC">
          <w:rPr>
            <w:rFonts w:ascii="Calibri" w:hAnsi="Calibri" w:cs="Calibri"/>
            <w:sz w:val="22"/>
            <w:szCs w:val="22"/>
          </w:rPr>
          <w:delText>rozsahu</w:delText>
        </w:r>
        <w:r w:rsidRPr="009A63A7" w:rsidDel="005E2EBC">
          <w:rPr>
            <w:rFonts w:ascii="Calibri" w:hAnsi="Calibri" w:cs="Calibri"/>
            <w:sz w:val="22"/>
            <w:szCs w:val="22"/>
          </w:rPr>
          <w:delText xml:space="preserve"> </w:delText>
        </w:r>
        <w:r w:rsidDel="005E2EBC">
          <w:rPr>
            <w:rFonts w:ascii="Calibri" w:hAnsi="Calibri" w:cs="Calibri"/>
            <w:sz w:val="22"/>
            <w:szCs w:val="22"/>
          </w:rPr>
          <w:delText xml:space="preserve">nižšie </w:delText>
        </w:r>
        <w:r w:rsidRPr="009A63A7" w:rsidDel="005E2EBC">
          <w:rPr>
            <w:rFonts w:ascii="Calibri" w:hAnsi="Calibri" w:cs="Calibri"/>
            <w:sz w:val="22"/>
            <w:szCs w:val="22"/>
          </w:rPr>
          <w:delText xml:space="preserve">uvedených </w:delText>
        </w:r>
        <w:r w:rsidDel="005E2EBC">
          <w:rPr>
            <w:rFonts w:ascii="Calibri" w:hAnsi="Calibri" w:cs="Calibri"/>
            <w:sz w:val="22"/>
            <w:szCs w:val="22"/>
          </w:rPr>
          <w:delText>ú</w:delText>
        </w:r>
        <w:r w:rsidRPr="009A63A7" w:rsidDel="005E2EBC">
          <w:rPr>
            <w:rFonts w:ascii="Calibri" w:hAnsi="Calibri" w:cs="Calibri"/>
            <w:sz w:val="22"/>
            <w:szCs w:val="22"/>
          </w:rPr>
          <w:delText>dajov</w:delText>
        </w:r>
        <w:r w:rsidDel="005E2EBC">
          <w:rPr>
            <w:rFonts w:ascii="Calibri" w:hAnsi="Calibri" w:cs="Calibri"/>
            <w:sz w:val="22"/>
            <w:szCs w:val="22"/>
          </w:rPr>
          <w:delText>:</w:delText>
        </w:r>
      </w:del>
    </w:p>
    <w:p w14:paraId="0716323A" w14:textId="3B008419" w:rsidR="00A06E3D" w:rsidDel="005E2EBC" w:rsidRDefault="00A06E3D" w:rsidP="00636CD3">
      <w:pPr>
        <w:numPr>
          <w:ilvl w:val="0"/>
          <w:numId w:val="2"/>
        </w:numPr>
        <w:spacing w:before="120"/>
        <w:ind w:left="714" w:hanging="357"/>
        <w:jc w:val="both"/>
        <w:rPr>
          <w:del w:id="412" w:author="metodika 14 OIMRK" w:date="2022-09-09T09:12:00Z"/>
          <w:rFonts w:ascii="Calibri" w:hAnsi="Calibri" w:cs="Calibri"/>
          <w:sz w:val="22"/>
          <w:szCs w:val="22"/>
        </w:rPr>
      </w:pPr>
      <w:del w:id="413" w:author="metodika 14 OIMRK" w:date="2022-09-09T09:12:00Z">
        <w:r w:rsidDel="005E2EBC">
          <w:rPr>
            <w:rFonts w:ascii="Calibri" w:hAnsi="Calibri" w:cs="Calibri"/>
            <w:sz w:val="22"/>
            <w:szCs w:val="22"/>
          </w:rPr>
          <w:delText>meno, priezvisko a titul</w:delText>
        </w:r>
      </w:del>
    </w:p>
    <w:p w14:paraId="799198CF" w14:textId="1541A6D4" w:rsidR="00A06E3D" w:rsidDel="005E2EBC" w:rsidRDefault="00A06E3D" w:rsidP="00A06E3D">
      <w:pPr>
        <w:numPr>
          <w:ilvl w:val="0"/>
          <w:numId w:val="2"/>
        </w:numPr>
        <w:jc w:val="both"/>
        <w:rPr>
          <w:del w:id="414" w:author="metodika 14 OIMRK" w:date="2022-09-09T09:12:00Z"/>
          <w:rFonts w:ascii="Calibri" w:hAnsi="Calibri" w:cs="Calibri"/>
          <w:sz w:val="22"/>
          <w:szCs w:val="22"/>
        </w:rPr>
      </w:pPr>
      <w:del w:id="415" w:author="metodika 14 OIMRK" w:date="2022-09-09T09:12:00Z">
        <w:r w:rsidDel="005E2EBC">
          <w:rPr>
            <w:rFonts w:ascii="Calibri" w:hAnsi="Calibri" w:cs="Calibri"/>
            <w:sz w:val="22"/>
            <w:szCs w:val="22"/>
          </w:rPr>
          <w:delText>rodné číslo</w:delText>
        </w:r>
      </w:del>
    </w:p>
    <w:p w14:paraId="61A030D0" w14:textId="14D1F13A" w:rsidR="00A06E3D" w:rsidDel="005E2EBC" w:rsidRDefault="00A06E3D" w:rsidP="00A06E3D">
      <w:pPr>
        <w:numPr>
          <w:ilvl w:val="0"/>
          <w:numId w:val="2"/>
        </w:numPr>
        <w:jc w:val="both"/>
        <w:rPr>
          <w:del w:id="416" w:author="metodika 14 OIMRK" w:date="2022-09-09T09:12:00Z"/>
          <w:rFonts w:ascii="Calibri" w:hAnsi="Calibri" w:cs="Calibri"/>
          <w:sz w:val="22"/>
          <w:szCs w:val="22"/>
        </w:rPr>
      </w:pPr>
      <w:del w:id="417" w:author="metodika 14 OIMRK" w:date="2022-09-09T09:12:00Z">
        <w:r w:rsidDel="005E2EBC">
          <w:rPr>
            <w:rFonts w:ascii="Calibri" w:hAnsi="Calibri" w:cs="Calibri"/>
            <w:sz w:val="22"/>
            <w:szCs w:val="22"/>
          </w:rPr>
          <w:delText>bydlisko (trvalé/prechodné)</w:delText>
        </w:r>
      </w:del>
    </w:p>
    <w:p w14:paraId="597D7FE4" w14:textId="460C5353" w:rsidR="00A06E3D" w:rsidDel="005E2EBC" w:rsidRDefault="00A06E3D" w:rsidP="00A06E3D">
      <w:pPr>
        <w:numPr>
          <w:ilvl w:val="0"/>
          <w:numId w:val="2"/>
        </w:numPr>
        <w:jc w:val="both"/>
        <w:rPr>
          <w:del w:id="418" w:author="metodika 14 OIMRK" w:date="2022-09-09T09:12:00Z"/>
          <w:rFonts w:ascii="Calibri" w:hAnsi="Calibri" w:cs="Calibri"/>
          <w:sz w:val="22"/>
          <w:szCs w:val="22"/>
        </w:rPr>
      </w:pPr>
      <w:del w:id="419" w:author="metodika 14 OIMRK" w:date="2022-09-09T09:12:00Z">
        <w:r w:rsidDel="005E2EBC">
          <w:rPr>
            <w:rFonts w:ascii="Calibri" w:hAnsi="Calibri" w:cs="Calibri"/>
            <w:sz w:val="22"/>
            <w:szCs w:val="22"/>
          </w:rPr>
          <w:delText>pohlavie</w:delText>
        </w:r>
      </w:del>
    </w:p>
    <w:p w14:paraId="3EA02FFC" w14:textId="39355D11" w:rsidR="00A06E3D" w:rsidDel="005E2EBC" w:rsidRDefault="00A06E3D" w:rsidP="00A06E3D">
      <w:pPr>
        <w:numPr>
          <w:ilvl w:val="0"/>
          <w:numId w:val="2"/>
        </w:numPr>
        <w:jc w:val="both"/>
        <w:rPr>
          <w:del w:id="420" w:author="metodika 14 OIMRK" w:date="2022-09-09T09:12:00Z"/>
          <w:rFonts w:ascii="Calibri" w:hAnsi="Calibri" w:cs="Calibri"/>
          <w:sz w:val="22"/>
          <w:szCs w:val="22"/>
        </w:rPr>
      </w:pPr>
      <w:del w:id="421" w:author="metodika 14 OIMRK" w:date="2022-09-09T09:12:00Z">
        <w:r w:rsidDel="005E2EBC">
          <w:rPr>
            <w:rFonts w:ascii="Calibri" w:hAnsi="Calibri" w:cs="Calibri"/>
            <w:sz w:val="22"/>
            <w:szCs w:val="22"/>
          </w:rPr>
          <w:delText>zamestnanecké postavenie</w:delText>
        </w:r>
      </w:del>
    </w:p>
    <w:p w14:paraId="225DAE71" w14:textId="6DA5EF1F" w:rsidR="00A06E3D" w:rsidDel="005E2EBC" w:rsidRDefault="00A06E3D" w:rsidP="00A06E3D">
      <w:pPr>
        <w:numPr>
          <w:ilvl w:val="0"/>
          <w:numId w:val="2"/>
        </w:numPr>
        <w:jc w:val="both"/>
        <w:rPr>
          <w:del w:id="422" w:author="metodika 14 OIMRK" w:date="2022-09-09T09:12:00Z"/>
          <w:rFonts w:ascii="Calibri" w:hAnsi="Calibri" w:cs="Calibri"/>
          <w:sz w:val="22"/>
          <w:szCs w:val="22"/>
        </w:rPr>
      </w:pPr>
      <w:del w:id="423" w:author="metodika 14 OIMRK" w:date="2022-09-09T09:12:00Z">
        <w:r w:rsidDel="005E2EBC">
          <w:rPr>
            <w:rFonts w:ascii="Calibri" w:hAnsi="Calibri" w:cs="Calibri"/>
            <w:sz w:val="22"/>
            <w:szCs w:val="22"/>
          </w:rPr>
          <w:delText>vek</w:delText>
        </w:r>
      </w:del>
    </w:p>
    <w:p w14:paraId="7EF9DAFF" w14:textId="6A09C3A3" w:rsidR="00A06E3D" w:rsidDel="005E2EBC" w:rsidRDefault="00A06E3D" w:rsidP="00A06E3D">
      <w:pPr>
        <w:numPr>
          <w:ilvl w:val="0"/>
          <w:numId w:val="2"/>
        </w:numPr>
        <w:jc w:val="both"/>
        <w:rPr>
          <w:del w:id="424" w:author="metodika 14 OIMRK" w:date="2022-09-09T09:12:00Z"/>
          <w:rFonts w:ascii="Calibri" w:hAnsi="Calibri" w:cs="Calibri"/>
          <w:sz w:val="22"/>
          <w:szCs w:val="22"/>
        </w:rPr>
      </w:pPr>
      <w:del w:id="425" w:author="metodika 14 OIMRK" w:date="2022-09-09T09:12:00Z">
        <w:r w:rsidDel="005E2EBC">
          <w:rPr>
            <w:rFonts w:ascii="Calibri" w:hAnsi="Calibri" w:cs="Calibri"/>
            <w:sz w:val="22"/>
            <w:szCs w:val="22"/>
          </w:rPr>
          <w:delText>dosiahnutá úroveň vzdelania</w:delText>
        </w:r>
      </w:del>
    </w:p>
    <w:p w14:paraId="52536072" w14:textId="13F61979" w:rsidR="00A06E3D" w:rsidDel="005E2EBC" w:rsidRDefault="00A06E3D" w:rsidP="00A06E3D">
      <w:pPr>
        <w:numPr>
          <w:ilvl w:val="0"/>
          <w:numId w:val="2"/>
        </w:numPr>
        <w:jc w:val="both"/>
        <w:rPr>
          <w:del w:id="426" w:author="metodika 14 OIMRK" w:date="2022-09-09T09:12:00Z"/>
          <w:rFonts w:ascii="Calibri" w:hAnsi="Calibri" w:cs="Calibri"/>
          <w:sz w:val="22"/>
          <w:szCs w:val="22"/>
        </w:rPr>
      </w:pPr>
      <w:del w:id="427" w:author="metodika 14 OIMRK" w:date="2022-09-09T09:12:00Z">
        <w:r w:rsidDel="005E2EBC">
          <w:rPr>
            <w:rFonts w:ascii="Calibri" w:hAnsi="Calibri" w:cs="Calibri"/>
            <w:sz w:val="22"/>
            <w:szCs w:val="22"/>
          </w:rPr>
          <w:delText>znevýhodnenie</w:delText>
        </w:r>
        <w:r w:rsidR="00131DC1" w:rsidDel="005E2EBC">
          <w:rPr>
            <w:rStyle w:val="Odkaznapoznmkupodiarou"/>
            <w:rFonts w:ascii="Calibri" w:hAnsi="Calibri" w:cs="Calibri"/>
            <w:sz w:val="22"/>
            <w:szCs w:val="22"/>
          </w:rPr>
          <w:footnoteReference w:id="12"/>
        </w:r>
        <w:r w:rsidR="00CB3F75" w:rsidDel="005E2EBC">
          <w:rPr>
            <w:rFonts w:ascii="Calibri" w:hAnsi="Calibri" w:cs="Calibri"/>
            <w:sz w:val="22"/>
            <w:szCs w:val="22"/>
          </w:rPr>
          <w:delText>.</w:delText>
        </w:r>
      </w:del>
    </w:p>
    <w:p w14:paraId="63A7E056" w14:textId="633BF0CD" w:rsidR="00A06E3D" w:rsidRPr="00B958E1" w:rsidDel="005E2EBC" w:rsidRDefault="00A06E3D" w:rsidP="00B958E1">
      <w:pPr>
        <w:rPr>
          <w:del w:id="430" w:author="metodika 14 OIMRK" w:date="2022-09-09T09:12:00Z"/>
          <w:rFonts w:ascii="Calibri" w:hAnsi="Calibri" w:cs="Calibri"/>
          <w:sz w:val="22"/>
          <w:szCs w:val="22"/>
          <w:lang w:eastAsia="en-US"/>
        </w:rPr>
      </w:pPr>
    </w:p>
    <w:p w14:paraId="3A5624CD" w14:textId="28B5EA37" w:rsidR="00A06E3D" w:rsidRPr="009A63A7" w:rsidDel="005E2EBC" w:rsidRDefault="00A06E3D" w:rsidP="00A06E3D">
      <w:pPr>
        <w:jc w:val="both"/>
        <w:rPr>
          <w:del w:id="431" w:author="metodika 14 OIMRK" w:date="2022-09-09T09:12:00Z"/>
          <w:rFonts w:ascii="Calibri" w:hAnsi="Calibri" w:cs="Calibri"/>
          <w:sz w:val="22"/>
          <w:szCs w:val="22"/>
        </w:rPr>
      </w:pPr>
      <w:del w:id="432" w:author="metodika 14 OIMRK" w:date="2022-09-09T09:12:00Z">
        <w:r w:rsidRPr="009A63A7" w:rsidDel="005E2EBC">
          <w:rPr>
            <w:rFonts w:ascii="Calibri" w:hAnsi="Calibri" w:cs="Calibri"/>
            <w:sz w:val="22"/>
            <w:szCs w:val="22"/>
          </w:rPr>
          <w:delText xml:space="preserve">Tento súhlas platí </w:delText>
        </w:r>
        <w:r w:rsidDel="005E2EBC">
          <w:rPr>
            <w:rFonts w:ascii="Calibri" w:hAnsi="Calibri" w:cs="Calibri"/>
            <w:sz w:val="22"/>
            <w:szCs w:val="22"/>
          </w:rPr>
          <w:delText xml:space="preserve">počas trvania </w:delText>
        </w:r>
        <w:r w:rsidRPr="009A63A7" w:rsidDel="005E2EBC">
          <w:rPr>
            <w:rFonts w:ascii="Calibri" w:hAnsi="Calibri" w:cs="Calibri"/>
            <w:sz w:val="22"/>
            <w:szCs w:val="22"/>
          </w:rPr>
          <w:delText>realizácie a</w:delText>
        </w:r>
        <w:r w:rsidDel="005E2EBC">
          <w:rPr>
            <w:rFonts w:ascii="Calibri" w:hAnsi="Calibri" w:cs="Calibri"/>
            <w:sz w:val="22"/>
            <w:szCs w:val="22"/>
          </w:rPr>
          <w:delText> </w:delText>
        </w:r>
        <w:r w:rsidRPr="009A63A7" w:rsidDel="005E2EBC">
          <w:rPr>
            <w:rFonts w:ascii="Calibri" w:hAnsi="Calibri" w:cs="Calibri"/>
            <w:sz w:val="22"/>
            <w:szCs w:val="22"/>
          </w:rPr>
          <w:delText>monitorovania projektu ako aj počas následnej archivácie predložených dokumentov.</w:delText>
        </w:r>
      </w:del>
    </w:p>
    <w:p w14:paraId="15CE92FC" w14:textId="65E713F9" w:rsidR="00A06E3D" w:rsidRPr="00B958E1" w:rsidDel="005E2EBC" w:rsidRDefault="00A06E3D" w:rsidP="00B958E1">
      <w:pPr>
        <w:rPr>
          <w:del w:id="433" w:author="metodika 14 OIMRK" w:date="2022-09-09T09:12:00Z"/>
          <w:rFonts w:ascii="Calibri" w:hAnsi="Calibri" w:cs="Calibri"/>
          <w:sz w:val="22"/>
          <w:szCs w:val="22"/>
          <w:lang w:eastAsia="en-US"/>
        </w:rPr>
      </w:pPr>
    </w:p>
    <w:p w14:paraId="30E97E1A" w14:textId="2B0488A3" w:rsidR="00A06E3D" w:rsidDel="005E2EBC" w:rsidRDefault="00A06E3D" w:rsidP="00A06E3D">
      <w:pPr>
        <w:jc w:val="both"/>
        <w:rPr>
          <w:del w:id="434" w:author="metodika 14 OIMRK" w:date="2022-09-09T09:12:00Z"/>
          <w:rFonts w:ascii="Calibri" w:hAnsi="Calibri" w:cs="Calibri"/>
          <w:sz w:val="22"/>
          <w:szCs w:val="22"/>
        </w:rPr>
      </w:pPr>
      <w:del w:id="435" w:author="metodika 14 OIMRK" w:date="2022-09-09T09:12:00Z">
        <w:r w:rsidRPr="009A63A7" w:rsidDel="005E2EBC">
          <w:rPr>
            <w:rFonts w:ascii="Calibri" w:hAnsi="Calibri" w:cs="Calibri"/>
            <w:sz w:val="22"/>
            <w:szCs w:val="22"/>
          </w:rPr>
          <w:delText>Zároveň som si vedomá/vedomý, že spracované údaje budú archi</w:delText>
        </w:r>
        <w:r w:rsidDel="005E2EBC">
          <w:rPr>
            <w:rFonts w:ascii="Calibri" w:hAnsi="Calibri" w:cs="Calibri"/>
            <w:sz w:val="22"/>
            <w:szCs w:val="22"/>
          </w:rPr>
          <w:delText>vované a</w:delText>
        </w:r>
        <w:r w:rsidR="00CA731E" w:rsidDel="005E2EBC">
          <w:rPr>
            <w:rFonts w:ascii="Calibri" w:hAnsi="Calibri" w:cs="Calibri"/>
            <w:sz w:val="22"/>
            <w:szCs w:val="22"/>
          </w:rPr>
          <w:delText> </w:delText>
        </w:r>
        <w:r w:rsidDel="005E2EBC">
          <w:rPr>
            <w:rFonts w:ascii="Calibri" w:hAnsi="Calibri" w:cs="Calibri"/>
            <w:sz w:val="22"/>
            <w:szCs w:val="22"/>
          </w:rPr>
          <w:delText>likvidované v</w:delText>
        </w:r>
        <w:r w:rsidR="00CB3F75" w:rsidDel="005E2EBC">
          <w:rPr>
            <w:rFonts w:ascii="Calibri" w:hAnsi="Calibri" w:cs="Calibri"/>
            <w:sz w:val="22"/>
            <w:szCs w:val="22"/>
          </w:rPr>
          <w:delText> </w:delText>
        </w:r>
        <w:r w:rsidDel="005E2EBC">
          <w:rPr>
            <w:rFonts w:ascii="Calibri" w:hAnsi="Calibri" w:cs="Calibri"/>
            <w:sz w:val="22"/>
            <w:szCs w:val="22"/>
          </w:rPr>
          <w:delText>súlade s </w:delText>
        </w:r>
        <w:r w:rsidRPr="009A63A7" w:rsidDel="005E2EBC">
          <w:rPr>
            <w:rFonts w:ascii="Calibri" w:hAnsi="Calibri" w:cs="Calibri"/>
            <w:sz w:val="22"/>
            <w:szCs w:val="22"/>
          </w:rPr>
          <w:delText xml:space="preserve">platnými </w:delText>
        </w:r>
        <w:r w:rsidR="00CA731E" w:rsidDel="005E2EBC">
          <w:rPr>
            <w:rFonts w:ascii="Calibri" w:hAnsi="Calibri" w:cs="Calibri"/>
            <w:sz w:val="22"/>
            <w:szCs w:val="22"/>
          </w:rPr>
          <w:delText xml:space="preserve">právnymi </w:delText>
        </w:r>
        <w:r w:rsidRPr="009A63A7" w:rsidDel="005E2EBC">
          <w:rPr>
            <w:rFonts w:ascii="Calibri" w:hAnsi="Calibri" w:cs="Calibri"/>
            <w:sz w:val="22"/>
            <w:szCs w:val="22"/>
          </w:rPr>
          <w:delText xml:space="preserve">predpismi </w:delText>
        </w:r>
        <w:r w:rsidR="00A033B8" w:rsidDel="005E2EBC">
          <w:rPr>
            <w:rFonts w:ascii="Calibri" w:hAnsi="Calibri" w:cs="Calibri"/>
            <w:sz w:val="22"/>
            <w:szCs w:val="22"/>
          </w:rPr>
          <w:delText>SR</w:delText>
        </w:r>
        <w:r w:rsidRPr="009A63A7" w:rsidDel="005E2EBC">
          <w:rPr>
            <w:rFonts w:ascii="Calibri" w:hAnsi="Calibri" w:cs="Calibri"/>
            <w:sz w:val="22"/>
            <w:szCs w:val="22"/>
          </w:rPr>
          <w:delText xml:space="preserve"> a</w:delText>
        </w:r>
        <w:r w:rsidR="00CA731E" w:rsidDel="005E2EBC">
          <w:rPr>
            <w:rFonts w:ascii="Calibri" w:hAnsi="Calibri" w:cs="Calibri"/>
            <w:sz w:val="22"/>
            <w:szCs w:val="22"/>
          </w:rPr>
          <w:delText> </w:delText>
        </w:r>
        <w:r w:rsidRPr="009A63A7" w:rsidDel="005E2EBC">
          <w:rPr>
            <w:rFonts w:ascii="Calibri" w:hAnsi="Calibri" w:cs="Calibri"/>
            <w:sz w:val="22"/>
            <w:szCs w:val="22"/>
          </w:rPr>
          <w:delText>EÚ.</w:delText>
        </w:r>
      </w:del>
    </w:p>
    <w:p w14:paraId="7A297F27" w14:textId="67FAAE14" w:rsidR="00CB3F75" w:rsidDel="005E2EBC" w:rsidRDefault="00CB3F75" w:rsidP="00B958E1">
      <w:pPr>
        <w:rPr>
          <w:del w:id="436" w:author="metodika 14 OIMRK" w:date="2022-09-09T09:12:00Z"/>
          <w:rFonts w:ascii="Calibri" w:hAnsi="Calibri" w:cs="Calibri"/>
          <w:sz w:val="22"/>
          <w:szCs w:val="22"/>
          <w:lang w:eastAsia="en-US"/>
        </w:rPr>
      </w:pPr>
    </w:p>
    <w:p w14:paraId="0C5831E2" w14:textId="16F51F71" w:rsidR="00CB3F75" w:rsidDel="005E2EBC" w:rsidRDefault="00CB3F75" w:rsidP="00B958E1">
      <w:pPr>
        <w:rPr>
          <w:del w:id="437" w:author="metodika 14 OIMRK" w:date="2022-09-09T09:12:00Z"/>
          <w:rFonts w:ascii="Calibri" w:hAnsi="Calibri" w:cs="Calibri"/>
          <w:sz w:val="22"/>
          <w:szCs w:val="22"/>
          <w:lang w:eastAsia="en-US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75"/>
        <w:gridCol w:w="842"/>
        <w:gridCol w:w="811"/>
        <w:gridCol w:w="32"/>
        <w:gridCol w:w="658"/>
        <w:gridCol w:w="185"/>
        <w:gridCol w:w="684"/>
        <w:gridCol w:w="158"/>
        <w:gridCol w:w="834"/>
        <w:gridCol w:w="9"/>
        <w:gridCol w:w="275"/>
        <w:gridCol w:w="323"/>
        <w:gridCol w:w="245"/>
        <w:gridCol w:w="842"/>
        <w:gridCol w:w="668"/>
        <w:gridCol w:w="175"/>
        <w:gridCol w:w="66"/>
        <w:gridCol w:w="539"/>
        <w:gridCol w:w="238"/>
        <w:gridCol w:w="843"/>
      </w:tblGrid>
      <w:tr w:rsidR="005E2EBC" w:rsidRPr="00690C7E" w14:paraId="64A326A7" w14:textId="77777777" w:rsidTr="00582773">
        <w:trPr>
          <w:ins w:id="438" w:author="metodika 14 OIMRK" w:date="2022-09-09T09:13:00Z"/>
        </w:trPr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4C510684" w14:textId="07289CAA" w:rsidR="005E2EBC" w:rsidRPr="00F92C17" w:rsidRDefault="005E2EBC" w:rsidP="00F460B3">
            <w:pPr>
              <w:ind w:right="-108"/>
              <w:rPr>
                <w:ins w:id="439" w:author="metodika 14 OIMRK" w:date="2022-09-09T09:13:00Z"/>
                <w:rFonts w:ascii="Calibri" w:hAnsi="Calibri" w:cs="Calibri"/>
                <w:spacing w:val="-2"/>
                <w:sz w:val="22"/>
                <w:szCs w:val="22"/>
                <w:vertAlign w:val="superscript"/>
              </w:rPr>
            </w:pPr>
            <w:ins w:id="440" w:author="metodika 14 OIMRK" w:date="2022-09-09T09:13:00Z">
              <w:r w:rsidRPr="00F92C17">
                <w:rPr>
                  <w:rFonts w:ascii="Calibri" w:hAnsi="Calibri" w:cs="Calibri"/>
                  <w:b/>
                  <w:spacing w:val="-2"/>
                  <w:sz w:val="22"/>
                  <w:szCs w:val="22"/>
                </w:rPr>
                <w:t xml:space="preserve">Meno, priezvisko </w:t>
              </w:r>
            </w:ins>
            <w:ins w:id="441" w:author="metodika 14 OIMRK" w:date="2022-09-09T09:45:00Z">
              <w:r w:rsidR="00274294">
                <w:rPr>
                  <w:rFonts w:ascii="Calibri" w:hAnsi="Calibri" w:cs="Calibri"/>
                  <w:b/>
                  <w:spacing w:val="-2"/>
                  <w:sz w:val="22"/>
                  <w:szCs w:val="22"/>
                </w:rPr>
                <w:t>maloletého dieťaťa</w:t>
              </w:r>
            </w:ins>
          </w:p>
          <w:p w14:paraId="5B73C4B4" w14:textId="77777777" w:rsidR="005E2EBC" w:rsidRPr="00690C7E" w:rsidRDefault="005E2EBC" w:rsidP="00F460B3">
            <w:pPr>
              <w:jc w:val="both"/>
              <w:rPr>
                <w:ins w:id="442" w:author="metodika 14 OIMRK" w:date="2022-09-09T09:13:00Z"/>
                <w:rFonts w:ascii="Calibri" w:hAnsi="Calibri" w:cs="Calibri"/>
                <w:sz w:val="18"/>
                <w:szCs w:val="18"/>
              </w:rPr>
            </w:pPr>
            <w:ins w:id="443" w:author="metodika 14 OIMRK" w:date="2022-09-09T09:13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4E0F07" w14:textId="77777777" w:rsidR="005E2EBC" w:rsidRPr="00690C7E" w:rsidRDefault="005E2EBC" w:rsidP="00F460B3">
            <w:pPr>
              <w:jc w:val="both"/>
              <w:rPr>
                <w:ins w:id="444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690C7E" w14:paraId="46FE257B" w14:textId="77777777" w:rsidTr="00582773">
        <w:trPr>
          <w:ins w:id="445" w:author="metodika 14 OIMRK" w:date="2022-09-09T09:13:00Z"/>
        </w:trPr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620ECDD4" w14:textId="77777777" w:rsidR="005E2EBC" w:rsidRPr="00690C7E" w:rsidRDefault="005E2EBC" w:rsidP="00F460B3">
            <w:pPr>
              <w:ind w:right="-108"/>
              <w:rPr>
                <w:ins w:id="446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  <w:ins w:id="447" w:author="metodika 14 OIMRK" w:date="2022-09-09T09:13:00Z">
              <w:r w:rsidRPr="00690C7E">
                <w:rPr>
                  <w:rFonts w:ascii="Calibri" w:hAnsi="Calibri" w:cs="Calibri"/>
                  <w:b/>
                  <w:sz w:val="22"/>
                  <w:szCs w:val="22"/>
                </w:rPr>
                <w:t>Rodné číslo</w:t>
              </w:r>
            </w:ins>
          </w:p>
          <w:p w14:paraId="6CFB23D7" w14:textId="77777777" w:rsidR="005E2EBC" w:rsidRPr="00690C7E" w:rsidRDefault="005E2EBC" w:rsidP="00F460B3">
            <w:pPr>
              <w:tabs>
                <w:tab w:val="left" w:pos="433"/>
              </w:tabs>
              <w:jc w:val="both"/>
              <w:rPr>
                <w:ins w:id="448" w:author="metodika 14 OIMRK" w:date="2022-09-09T09:13:00Z"/>
                <w:rFonts w:ascii="Calibri" w:hAnsi="Calibri" w:cs="Calibri"/>
                <w:sz w:val="18"/>
                <w:szCs w:val="18"/>
              </w:rPr>
            </w:pPr>
            <w:ins w:id="449" w:author="metodika 14 OIMRK" w:date="2022-09-09T09:13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9AE989" w14:textId="77777777" w:rsidR="005E2EBC" w:rsidRPr="00690C7E" w:rsidRDefault="005E2EBC" w:rsidP="00F460B3">
            <w:pPr>
              <w:jc w:val="both"/>
              <w:rPr>
                <w:ins w:id="450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690C7E" w14:paraId="3A076449" w14:textId="77777777" w:rsidTr="00582773">
        <w:trPr>
          <w:ins w:id="451" w:author="metodika 14 OIMRK" w:date="2022-09-09T09:13:00Z"/>
        </w:trPr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1EF0AB24" w14:textId="6BDDB59D" w:rsidR="005E2EBC" w:rsidRPr="00F92C17" w:rsidRDefault="005E2EBC" w:rsidP="00F460B3">
            <w:pPr>
              <w:ind w:right="-108"/>
              <w:rPr>
                <w:ins w:id="452" w:author="metodika 14 OIMRK" w:date="2022-09-09T09:13:00Z"/>
                <w:rFonts w:ascii="Calibri" w:hAnsi="Calibri" w:cs="Calibri"/>
                <w:sz w:val="22"/>
                <w:szCs w:val="22"/>
                <w:vertAlign w:val="superscript"/>
              </w:rPr>
            </w:pPr>
            <w:ins w:id="453" w:author="metodika 14 OIMRK" w:date="2022-09-09T09:13:00Z">
              <w:r w:rsidRPr="00690C7E">
                <w:rPr>
                  <w:rFonts w:ascii="Calibri" w:hAnsi="Calibri" w:cs="Calibri"/>
                  <w:b/>
                  <w:sz w:val="22"/>
                  <w:szCs w:val="22"/>
                </w:rPr>
                <w:t>Bydlisko (trvalé/prechodné)</w:t>
              </w:r>
            </w:ins>
          </w:p>
          <w:p w14:paraId="11E2342F" w14:textId="77777777" w:rsidR="005E2EBC" w:rsidRPr="00690C7E" w:rsidRDefault="005E2EBC" w:rsidP="00F460B3">
            <w:pPr>
              <w:jc w:val="both"/>
              <w:rPr>
                <w:ins w:id="454" w:author="metodika 14 OIMRK" w:date="2022-09-09T09:13:00Z"/>
                <w:rFonts w:ascii="Calibri" w:hAnsi="Calibri" w:cs="Calibri"/>
                <w:sz w:val="18"/>
                <w:szCs w:val="18"/>
              </w:rPr>
            </w:pPr>
            <w:ins w:id="455" w:author="metodika 14 OIMRK" w:date="2022-09-09T09:13:00Z">
              <w:r w:rsidRPr="00D85707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F8BA14" w14:textId="77777777" w:rsidR="005E2EBC" w:rsidRPr="00690C7E" w:rsidRDefault="005E2EBC" w:rsidP="00F460B3">
            <w:pPr>
              <w:jc w:val="both"/>
              <w:rPr>
                <w:ins w:id="456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D85707" w14:paraId="1886D3C5" w14:textId="77777777" w:rsidTr="00582773">
        <w:trPr>
          <w:ins w:id="457" w:author="metodika 14 OIMRK" w:date="2022-09-09T09:13:00Z"/>
        </w:trPr>
        <w:tc>
          <w:tcPr>
            <w:tcW w:w="2175" w:type="dxa"/>
            <w:shd w:val="clear" w:color="auto" w:fill="F7CAAC" w:themeFill="accent2" w:themeFillTint="66"/>
          </w:tcPr>
          <w:p w14:paraId="489F2840" w14:textId="77777777" w:rsidR="005E2EBC" w:rsidRPr="00690C7E" w:rsidRDefault="005E2EBC" w:rsidP="00F460B3">
            <w:pPr>
              <w:ind w:right="-108"/>
              <w:rPr>
                <w:ins w:id="458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  <w:ins w:id="459" w:author="metodika 14 OIMRK" w:date="2022-09-09T09:13:00Z">
              <w:r w:rsidRPr="00690C7E">
                <w:rPr>
                  <w:rFonts w:ascii="Calibri" w:hAnsi="Calibri" w:cs="Calibri"/>
                  <w:b/>
                  <w:sz w:val="22"/>
                  <w:szCs w:val="22"/>
                </w:rPr>
                <w:t>Pohlavie</w:t>
              </w:r>
            </w:ins>
          </w:p>
          <w:p w14:paraId="1CD7F006" w14:textId="77777777" w:rsidR="005E2EBC" w:rsidRPr="00690C7E" w:rsidRDefault="005E2EBC" w:rsidP="00F460B3">
            <w:pPr>
              <w:jc w:val="both"/>
              <w:rPr>
                <w:ins w:id="460" w:author="metodika 14 OIMRK" w:date="2022-09-09T09:13:00Z"/>
                <w:rFonts w:ascii="Calibri" w:hAnsi="Calibri" w:cs="Calibri"/>
                <w:sz w:val="18"/>
                <w:szCs w:val="18"/>
              </w:rPr>
            </w:pPr>
            <w:ins w:id="461" w:author="metodika 14 OIMRK" w:date="2022-09-09T09:13:00Z">
              <w:r w:rsidRPr="00D85707">
                <w:rPr>
                  <w:rFonts w:ascii="Calibri" w:hAnsi="Calibri" w:cs="Calibri"/>
                  <w:i/>
                  <w:sz w:val="18"/>
                  <w:szCs w:val="18"/>
                </w:rPr>
                <w:t>začiarknuť pole</w:t>
              </w:r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 xml:space="preserve"> – X</w:t>
              </w:r>
            </w:ins>
          </w:p>
        </w:tc>
        <w:tc>
          <w:tcPr>
            <w:tcW w:w="3212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231FE8AE" w14:textId="77777777" w:rsidR="005E2EBC" w:rsidRPr="00690C7E" w:rsidRDefault="005E2EBC" w:rsidP="00F460B3">
            <w:pPr>
              <w:jc w:val="right"/>
              <w:rPr>
                <w:ins w:id="462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463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Muž</w:t>
              </w:r>
            </w:ins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2E0E2A" w14:textId="77777777" w:rsidR="005E2EBC" w:rsidRPr="009108E8" w:rsidRDefault="005E2EBC" w:rsidP="00F460B3">
            <w:pPr>
              <w:jc w:val="center"/>
              <w:rPr>
                <w:ins w:id="464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42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3E22883" w14:textId="77777777" w:rsidR="005E2EBC" w:rsidRPr="009108E8" w:rsidRDefault="005E2EBC" w:rsidP="00F460B3">
            <w:pPr>
              <w:jc w:val="right"/>
              <w:rPr>
                <w:ins w:id="465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466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Žena</w:t>
              </w:r>
            </w:ins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391FD4" w14:textId="77777777" w:rsidR="005E2EBC" w:rsidRPr="00D85707" w:rsidRDefault="005E2EBC" w:rsidP="00F460B3">
            <w:pPr>
              <w:jc w:val="center"/>
              <w:rPr>
                <w:ins w:id="467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</w:tr>
      <w:tr w:rsidR="005E2EBC" w14:paraId="51AB7181" w14:textId="77777777" w:rsidTr="00F460B3">
        <w:trPr>
          <w:ins w:id="468" w:author="metodika 14 OIMRK" w:date="2022-09-09T09:13:00Z"/>
        </w:trPr>
        <w:tc>
          <w:tcPr>
            <w:tcW w:w="2175" w:type="dxa"/>
            <w:vMerge w:val="restart"/>
            <w:shd w:val="clear" w:color="auto" w:fill="F7CAAC" w:themeFill="accent2" w:themeFillTint="66"/>
          </w:tcPr>
          <w:p w14:paraId="0776F88C" w14:textId="338D41A5" w:rsidR="005E2EBC" w:rsidRDefault="005E2EBC" w:rsidP="00F460B3">
            <w:pPr>
              <w:jc w:val="both"/>
              <w:rPr>
                <w:ins w:id="469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  <w:ins w:id="470" w:author="metodika 14 OIMRK" w:date="2022-09-09T09:13:00Z">
              <w:r w:rsidRPr="00E00EE2">
                <w:rPr>
                  <w:rFonts w:ascii="Calibri" w:hAnsi="Calibri" w:cs="Calibri"/>
                  <w:b/>
                  <w:sz w:val="22"/>
                  <w:szCs w:val="22"/>
                </w:rPr>
                <w:t>Zamestnanecké postavenie</w:t>
              </w:r>
            </w:ins>
          </w:p>
          <w:p w14:paraId="7A29CD60" w14:textId="77777777" w:rsidR="005E2EBC" w:rsidRDefault="005E2EBC" w:rsidP="00F460B3">
            <w:pPr>
              <w:ind w:right="-108"/>
              <w:rPr>
                <w:ins w:id="471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  <w:ins w:id="472" w:author="metodika 14 OIMRK" w:date="2022-09-09T09:13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začiarknuť pole – X</w:t>
              </w:r>
            </w:ins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0B8D6C2" w14:textId="77777777" w:rsidR="005E2EBC" w:rsidRDefault="005E2EBC" w:rsidP="00F460B3">
            <w:pPr>
              <w:jc w:val="center"/>
              <w:rPr>
                <w:ins w:id="473" w:author="metodika 14 OIMRK" w:date="2022-09-09T09:13:00Z"/>
                <w:rFonts w:ascii="Calibri" w:hAnsi="Calibri"/>
                <w:sz w:val="18"/>
                <w:szCs w:val="18"/>
              </w:rPr>
            </w:pPr>
            <w:ins w:id="474" w:author="metodika 14 OIMRK" w:date="2022-09-09T09:13:00Z">
              <w:r w:rsidRPr="00A93F73">
                <w:rPr>
                  <w:rFonts w:ascii="Calibri" w:hAnsi="Calibri"/>
                  <w:sz w:val="18"/>
                  <w:szCs w:val="18"/>
                </w:rPr>
                <w:t>Nezamestnaná</w:t>
              </w:r>
            </w:ins>
          </w:p>
          <w:p w14:paraId="3E13A61F" w14:textId="77777777" w:rsidR="005E2EBC" w:rsidRDefault="005E2EBC" w:rsidP="00F460B3">
            <w:pPr>
              <w:jc w:val="center"/>
              <w:rPr>
                <w:ins w:id="475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476" w:author="metodika 14 OIMRK" w:date="2022-09-09T09:13:00Z">
              <w:r w:rsidRPr="00A93F73">
                <w:rPr>
                  <w:rFonts w:ascii="Calibri" w:hAnsi="Calibri"/>
                  <w:sz w:val="18"/>
                  <w:szCs w:val="18"/>
                </w:rPr>
                <w:t>osoba</w:t>
              </w:r>
            </w:ins>
          </w:p>
        </w:tc>
        <w:tc>
          <w:tcPr>
            <w:tcW w:w="1559" w:type="dxa"/>
            <w:gridSpan w:val="4"/>
            <w:tcBorders>
              <w:bottom w:val="single" w:sz="18" w:space="0" w:color="auto"/>
            </w:tcBorders>
          </w:tcPr>
          <w:p w14:paraId="12D8BE58" w14:textId="77777777" w:rsidR="005E2EBC" w:rsidRDefault="005E2EBC" w:rsidP="00F460B3">
            <w:pPr>
              <w:jc w:val="center"/>
              <w:rPr>
                <w:ins w:id="477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478" w:author="metodika 14 OIMRK" w:date="2022-09-09T09:13:00Z">
              <w:r w:rsidRPr="005D1261">
                <w:rPr>
                  <w:rFonts w:ascii="Calibri" w:hAnsi="Calibri" w:cs="Calibri"/>
                  <w:sz w:val="18"/>
                  <w:szCs w:val="18"/>
                </w:rPr>
                <w:t>Dlhodobo nezamestnaná osoba</w:t>
              </w:r>
            </w:ins>
          </w:p>
        </w:tc>
        <w:tc>
          <w:tcPr>
            <w:tcW w:w="1599" w:type="dxa"/>
            <w:gridSpan w:val="5"/>
            <w:tcBorders>
              <w:bottom w:val="single" w:sz="18" w:space="0" w:color="auto"/>
            </w:tcBorders>
          </w:tcPr>
          <w:p w14:paraId="200AE999" w14:textId="77777777" w:rsidR="005E2EBC" w:rsidRDefault="005E2EBC" w:rsidP="00F460B3">
            <w:pPr>
              <w:jc w:val="center"/>
              <w:rPr>
                <w:ins w:id="479" w:author="metodika 14 OIMRK" w:date="2022-09-09T09:13:00Z"/>
                <w:rFonts w:ascii="Calibri" w:hAnsi="Calibri" w:cs="Calibri"/>
                <w:sz w:val="18"/>
                <w:szCs w:val="18"/>
              </w:rPr>
            </w:pPr>
            <w:ins w:id="480" w:author="metodika 14 OIMRK" w:date="2022-09-09T09:13:00Z">
              <w:r w:rsidRPr="00E945B3">
                <w:rPr>
                  <w:rFonts w:ascii="Calibri" w:hAnsi="Calibri" w:cs="Calibri"/>
                  <w:sz w:val="18"/>
                  <w:szCs w:val="18"/>
                </w:rPr>
                <w:t>N</w:t>
              </w:r>
              <w:r>
                <w:rPr>
                  <w:rFonts w:ascii="Calibri" w:hAnsi="Calibri" w:cs="Calibri"/>
                  <w:sz w:val="18"/>
                  <w:szCs w:val="18"/>
                </w:rPr>
                <w:t>eaktívna</w:t>
              </w:r>
            </w:ins>
          </w:p>
          <w:p w14:paraId="5DB04BD3" w14:textId="77777777" w:rsidR="005E2EBC" w:rsidRDefault="005E2EBC" w:rsidP="00F460B3">
            <w:pPr>
              <w:jc w:val="center"/>
              <w:rPr>
                <w:ins w:id="481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482" w:author="metodika 14 OIMRK" w:date="2022-09-09T09:13:00Z">
              <w:r w:rsidRPr="00E945B3">
                <w:rPr>
                  <w:rFonts w:ascii="Calibri" w:hAnsi="Calibri" w:cs="Calibri"/>
                  <w:sz w:val="18"/>
                  <w:szCs w:val="18"/>
                </w:rPr>
                <w:t>osoba</w:t>
              </w:r>
            </w:ins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4F59D52A" w14:textId="77777777" w:rsidR="005E2EBC" w:rsidRPr="00F92C17" w:rsidRDefault="005E2EBC" w:rsidP="00F460B3">
            <w:pPr>
              <w:jc w:val="center"/>
              <w:rPr>
                <w:ins w:id="483" w:author="metodika 14 OIMRK" w:date="2022-09-09T09:13:00Z"/>
                <w:rFonts w:ascii="Calibri" w:hAnsi="Calibri" w:cs="Calibri"/>
                <w:sz w:val="18"/>
                <w:szCs w:val="18"/>
              </w:rPr>
            </w:pPr>
            <w:ins w:id="484" w:author="metodika 14 OIMRK" w:date="2022-09-09T09:13:00Z">
              <w:r w:rsidRPr="00AE617A">
                <w:rPr>
                  <w:rFonts w:ascii="Calibri" w:hAnsi="Calibri" w:cs="Calibri"/>
                  <w:sz w:val="18"/>
                  <w:szCs w:val="18"/>
                </w:rPr>
                <w:t>Neaktívna osoba, ktorá nie je zamestnaná, ani v procese vzdelávania alebo odbornej prípravy</w:t>
              </w:r>
            </w:ins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44537B3B" w14:textId="77777777" w:rsidR="005E2EBC" w:rsidRDefault="005E2EBC" w:rsidP="00F460B3">
            <w:pPr>
              <w:jc w:val="center"/>
              <w:rPr>
                <w:ins w:id="485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486" w:author="metodika 14 OIMRK" w:date="2022-09-09T09:13:00Z">
              <w:r w:rsidRPr="00A116C1">
                <w:rPr>
                  <w:rFonts w:ascii="Calibri" w:hAnsi="Calibri" w:cs="Calibri"/>
                  <w:sz w:val="18"/>
                  <w:szCs w:val="18"/>
                </w:rPr>
                <w:t>Zamestnaná osoba, vrátane SZČO</w:t>
              </w:r>
            </w:ins>
          </w:p>
        </w:tc>
      </w:tr>
      <w:tr w:rsidR="005E2EBC" w:rsidRPr="0071799A" w14:paraId="38CA0976" w14:textId="77777777" w:rsidTr="00F460B3">
        <w:trPr>
          <w:ins w:id="487" w:author="metodika 14 OIMRK" w:date="2022-09-09T09:13:00Z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392E515B" w14:textId="77777777" w:rsidR="005E2EBC" w:rsidRPr="00690C7E" w:rsidRDefault="005E2EBC" w:rsidP="00F460B3">
            <w:pPr>
              <w:ind w:right="-108"/>
              <w:rPr>
                <w:ins w:id="488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F3F4B0" w14:textId="77777777" w:rsidR="005E2EBC" w:rsidRPr="0071799A" w:rsidRDefault="005E2EBC" w:rsidP="00F460B3">
            <w:pPr>
              <w:jc w:val="center"/>
              <w:rPr>
                <w:ins w:id="489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FEDB9A" w14:textId="77777777" w:rsidR="005E2EBC" w:rsidRPr="0071799A" w:rsidRDefault="005E2EBC" w:rsidP="00F460B3">
            <w:pPr>
              <w:jc w:val="center"/>
              <w:rPr>
                <w:ins w:id="490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3B90B6" w14:textId="77777777" w:rsidR="005E2EBC" w:rsidRPr="0071799A" w:rsidRDefault="005E2EBC" w:rsidP="00F460B3">
            <w:pPr>
              <w:jc w:val="center"/>
              <w:rPr>
                <w:ins w:id="491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2B9A4B" w14:textId="77777777" w:rsidR="005E2EBC" w:rsidRPr="0071799A" w:rsidRDefault="005E2EBC" w:rsidP="00F460B3">
            <w:pPr>
              <w:jc w:val="center"/>
              <w:rPr>
                <w:ins w:id="492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CAF29B" w14:textId="77777777" w:rsidR="005E2EBC" w:rsidRPr="0071799A" w:rsidRDefault="005E2EBC" w:rsidP="00F460B3">
            <w:pPr>
              <w:jc w:val="center"/>
              <w:rPr>
                <w:ins w:id="493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690C7E" w14:paraId="131D1E85" w14:textId="77777777" w:rsidTr="00F460B3">
        <w:trPr>
          <w:ins w:id="494" w:author="metodika 14 OIMRK" w:date="2022-09-09T09:13:00Z"/>
        </w:trPr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39D9D5F3" w14:textId="77777777" w:rsidR="005E2EBC" w:rsidRPr="00690C7E" w:rsidRDefault="005E2EBC" w:rsidP="00F460B3">
            <w:pPr>
              <w:ind w:right="-108"/>
              <w:rPr>
                <w:ins w:id="495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  <w:ins w:id="496" w:author="metodika 14 OIMRK" w:date="2022-09-09T09:13:00Z">
              <w:r w:rsidRPr="00690C7E">
                <w:rPr>
                  <w:rFonts w:ascii="Calibri" w:hAnsi="Calibri" w:cs="Calibri"/>
                  <w:b/>
                  <w:sz w:val="22"/>
                  <w:szCs w:val="22"/>
                </w:rPr>
                <w:t>Vek</w:t>
              </w:r>
            </w:ins>
          </w:p>
          <w:p w14:paraId="74F19C32" w14:textId="77777777" w:rsidR="005E2EBC" w:rsidRPr="00690C7E" w:rsidRDefault="005E2EBC" w:rsidP="00F460B3">
            <w:pPr>
              <w:jc w:val="both"/>
              <w:rPr>
                <w:ins w:id="497" w:author="metodika 14 OIMRK" w:date="2022-09-09T09:13:00Z"/>
                <w:rFonts w:ascii="Calibri" w:hAnsi="Calibri" w:cs="Calibri"/>
                <w:sz w:val="18"/>
                <w:szCs w:val="18"/>
              </w:rPr>
            </w:pPr>
            <w:ins w:id="498" w:author="metodika 14 OIMRK" w:date="2022-09-09T09:13:00Z">
              <w:r w:rsidRPr="00D85707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230F5" w14:textId="77777777" w:rsidR="005E2EBC" w:rsidRPr="00690C7E" w:rsidRDefault="005E2EBC" w:rsidP="00F460B3">
            <w:pPr>
              <w:jc w:val="both"/>
              <w:rPr>
                <w:ins w:id="499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446147" w14:paraId="035ABEAE" w14:textId="77777777" w:rsidTr="00F460B3">
        <w:trPr>
          <w:ins w:id="500" w:author="metodika 14 OIMRK" w:date="2022-09-09T09:13:00Z"/>
        </w:trPr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2F505B0B" w14:textId="4C68C743" w:rsidR="005E2EBC" w:rsidRPr="00F92C17" w:rsidRDefault="005E2EBC" w:rsidP="00F460B3">
            <w:pPr>
              <w:jc w:val="both"/>
              <w:rPr>
                <w:ins w:id="501" w:author="metodika 14 OIMRK" w:date="2022-09-09T09:13:00Z"/>
                <w:rFonts w:ascii="Calibri" w:hAnsi="Calibri" w:cs="Calibri"/>
                <w:sz w:val="22"/>
                <w:szCs w:val="22"/>
                <w:vertAlign w:val="superscript"/>
              </w:rPr>
            </w:pPr>
            <w:ins w:id="502" w:author="metodika 14 OIMRK" w:date="2022-09-09T09:13:00Z">
              <w:r>
                <w:rPr>
                  <w:rFonts w:ascii="Calibri" w:hAnsi="Calibri" w:cs="Calibri"/>
                  <w:b/>
                  <w:sz w:val="22"/>
                  <w:szCs w:val="22"/>
                </w:rPr>
                <w:t>D</w:t>
              </w:r>
              <w:r w:rsidRPr="004B2DAA">
                <w:rPr>
                  <w:rFonts w:ascii="Calibri" w:hAnsi="Calibri" w:cs="Calibri"/>
                  <w:b/>
                  <w:sz w:val="22"/>
                  <w:szCs w:val="22"/>
                </w:rPr>
                <w:t>osiahnutá úroveň vzd</w:t>
              </w:r>
              <w:r w:rsidRPr="008A30C9">
                <w:rPr>
                  <w:rFonts w:ascii="Calibri" w:hAnsi="Calibri" w:cs="Calibri"/>
                  <w:b/>
                  <w:sz w:val="22"/>
                  <w:szCs w:val="22"/>
                </w:rPr>
                <w:t>elania</w:t>
              </w:r>
            </w:ins>
          </w:p>
          <w:p w14:paraId="38C17A01" w14:textId="77777777" w:rsidR="005E2EBC" w:rsidRDefault="005E2EBC" w:rsidP="00F460B3">
            <w:pPr>
              <w:ind w:right="-108"/>
              <w:rPr>
                <w:ins w:id="503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  <w:ins w:id="504" w:author="metodika 14 OIMRK" w:date="2022-09-09T09:13:00Z">
              <w:r w:rsidRPr="00965F79">
                <w:rPr>
                  <w:rFonts w:ascii="Calibri" w:hAnsi="Calibri" w:cs="Calibri"/>
                  <w:i/>
                  <w:sz w:val="18"/>
                  <w:szCs w:val="18"/>
                </w:rPr>
                <w:t>začiarknuť pole – X</w:t>
              </w:r>
            </w:ins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725D5D" w14:textId="77777777" w:rsidR="005E2EBC" w:rsidRDefault="005E2EBC" w:rsidP="00F460B3">
            <w:pPr>
              <w:jc w:val="center"/>
              <w:rPr>
                <w:ins w:id="505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06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ISCED 0</w:t>
              </w:r>
            </w:ins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B74B34B" w14:textId="77777777" w:rsidR="005E2EBC" w:rsidRDefault="005E2EBC" w:rsidP="00F460B3">
            <w:pPr>
              <w:jc w:val="center"/>
              <w:rPr>
                <w:ins w:id="507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08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ISCED 1</w:t>
              </w:r>
            </w:ins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70F1D7C" w14:textId="77777777" w:rsidR="005E2EBC" w:rsidRDefault="005E2EBC" w:rsidP="00F460B3">
            <w:pPr>
              <w:jc w:val="center"/>
              <w:rPr>
                <w:ins w:id="509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10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ISCED 2</w:t>
              </w:r>
            </w:ins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9EB04B2" w14:textId="77777777" w:rsidR="005E2EBC" w:rsidRDefault="005E2EBC" w:rsidP="00F460B3">
            <w:pPr>
              <w:jc w:val="center"/>
              <w:rPr>
                <w:ins w:id="511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12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ISCED 3</w:t>
              </w:r>
            </w:ins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201B06" w14:textId="77777777" w:rsidR="005E2EBC" w:rsidRDefault="005E2EBC" w:rsidP="00F460B3">
            <w:pPr>
              <w:jc w:val="center"/>
              <w:rPr>
                <w:ins w:id="513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14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ISCED 4</w:t>
              </w:r>
            </w:ins>
          </w:p>
        </w:tc>
        <w:tc>
          <w:tcPr>
            <w:tcW w:w="852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B9807C" w14:textId="77777777" w:rsidR="005E2EBC" w:rsidRDefault="005E2EBC" w:rsidP="00F460B3">
            <w:pPr>
              <w:jc w:val="center"/>
              <w:rPr>
                <w:ins w:id="515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16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ISCED 5</w:t>
              </w:r>
            </w:ins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82DD93" w14:textId="77777777" w:rsidR="005E2EBC" w:rsidRDefault="005E2EBC" w:rsidP="00F460B3">
            <w:pPr>
              <w:jc w:val="center"/>
              <w:rPr>
                <w:ins w:id="517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18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ISCED 6</w:t>
              </w:r>
            </w:ins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7B4A03" w14:textId="77777777" w:rsidR="005E2EBC" w:rsidRDefault="005E2EBC" w:rsidP="00F460B3">
            <w:pPr>
              <w:jc w:val="center"/>
              <w:rPr>
                <w:ins w:id="519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20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ISCED 7</w:t>
              </w:r>
            </w:ins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D32770" w14:textId="77777777" w:rsidR="005E2EBC" w:rsidRDefault="005E2EBC" w:rsidP="00F460B3">
            <w:pPr>
              <w:jc w:val="center"/>
              <w:rPr>
                <w:ins w:id="521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22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ISCED 8</w:t>
              </w:r>
            </w:ins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9CBF10" w14:textId="77777777" w:rsidR="005E2EBC" w:rsidRPr="00446147" w:rsidRDefault="005E2EBC" w:rsidP="00F460B3">
            <w:pPr>
              <w:jc w:val="both"/>
              <w:rPr>
                <w:ins w:id="523" w:author="metodika 14 OIMRK" w:date="2022-09-09T09:13:00Z"/>
                <w:rFonts w:ascii="Calibri" w:hAnsi="Calibri" w:cs="Calibri"/>
                <w:spacing w:val="-2"/>
                <w:sz w:val="22"/>
                <w:szCs w:val="22"/>
              </w:rPr>
            </w:pPr>
            <w:ins w:id="524" w:author="metodika 14 OIMRK" w:date="2022-09-09T09:13:00Z">
              <w:r w:rsidRPr="00446147">
                <w:rPr>
                  <w:rFonts w:ascii="Calibri" w:hAnsi="Calibri" w:cs="Calibri"/>
                  <w:spacing w:val="-2"/>
                  <w:sz w:val="22"/>
                  <w:szCs w:val="22"/>
                </w:rPr>
                <w:t>Neza-radené</w:t>
              </w:r>
            </w:ins>
          </w:p>
        </w:tc>
      </w:tr>
      <w:tr w:rsidR="005E2EBC" w:rsidRPr="00690C7E" w14:paraId="355EF958" w14:textId="77777777" w:rsidTr="00F460B3">
        <w:trPr>
          <w:trHeight w:val="316"/>
          <w:ins w:id="525" w:author="metodika 14 OIMRK" w:date="2022-09-09T09:13:00Z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4B51C1F9" w14:textId="77777777" w:rsidR="005E2EBC" w:rsidRPr="00690C7E" w:rsidRDefault="005E2EBC" w:rsidP="00F460B3">
            <w:pPr>
              <w:ind w:right="-108"/>
              <w:rPr>
                <w:ins w:id="526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8B401B" w14:textId="77777777" w:rsidR="005E2EBC" w:rsidRPr="00690C7E" w:rsidRDefault="005E2EBC" w:rsidP="00F460B3">
            <w:pPr>
              <w:jc w:val="both"/>
              <w:rPr>
                <w:ins w:id="527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270CB2" w14:textId="77777777" w:rsidR="005E2EBC" w:rsidRPr="00690C7E" w:rsidRDefault="005E2EBC" w:rsidP="00F460B3">
            <w:pPr>
              <w:jc w:val="both"/>
              <w:rPr>
                <w:ins w:id="528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1EEE0B" w14:textId="77777777" w:rsidR="005E2EBC" w:rsidRPr="00690C7E" w:rsidRDefault="005E2EBC" w:rsidP="00F460B3">
            <w:pPr>
              <w:jc w:val="both"/>
              <w:rPr>
                <w:ins w:id="529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9EECB2" w14:textId="77777777" w:rsidR="005E2EBC" w:rsidRPr="00690C7E" w:rsidRDefault="005E2EBC" w:rsidP="00F460B3">
            <w:pPr>
              <w:jc w:val="both"/>
              <w:rPr>
                <w:ins w:id="530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EB3432" w14:textId="77777777" w:rsidR="005E2EBC" w:rsidRPr="00690C7E" w:rsidRDefault="005E2EBC" w:rsidP="00F460B3">
            <w:pPr>
              <w:jc w:val="both"/>
              <w:rPr>
                <w:ins w:id="531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E193D" w14:textId="77777777" w:rsidR="005E2EBC" w:rsidRPr="00690C7E" w:rsidRDefault="005E2EBC" w:rsidP="00F460B3">
            <w:pPr>
              <w:jc w:val="both"/>
              <w:rPr>
                <w:ins w:id="532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5B000A" w14:textId="77777777" w:rsidR="005E2EBC" w:rsidRPr="00690C7E" w:rsidRDefault="005E2EBC" w:rsidP="00F460B3">
            <w:pPr>
              <w:jc w:val="both"/>
              <w:rPr>
                <w:ins w:id="533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1D7964" w14:textId="77777777" w:rsidR="005E2EBC" w:rsidRPr="00690C7E" w:rsidRDefault="005E2EBC" w:rsidP="00F460B3">
            <w:pPr>
              <w:jc w:val="both"/>
              <w:rPr>
                <w:ins w:id="534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6D189" w14:textId="77777777" w:rsidR="005E2EBC" w:rsidRPr="00690C7E" w:rsidRDefault="005E2EBC" w:rsidP="00F460B3">
            <w:pPr>
              <w:jc w:val="both"/>
              <w:rPr>
                <w:ins w:id="535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61574D" w14:textId="77777777" w:rsidR="005E2EBC" w:rsidRPr="00690C7E" w:rsidRDefault="005E2EBC" w:rsidP="00F460B3">
            <w:pPr>
              <w:jc w:val="both"/>
              <w:rPr>
                <w:ins w:id="536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</w:tr>
      <w:tr w:rsidR="005E2EBC" w14:paraId="00339E68" w14:textId="77777777" w:rsidTr="00F460B3">
        <w:trPr>
          <w:ins w:id="537" w:author="metodika 14 OIMRK" w:date="2022-09-09T09:13:00Z"/>
        </w:trPr>
        <w:tc>
          <w:tcPr>
            <w:tcW w:w="2175" w:type="dxa"/>
            <w:vMerge w:val="restart"/>
            <w:shd w:val="clear" w:color="auto" w:fill="F7CAAC" w:themeFill="accent2" w:themeFillTint="66"/>
          </w:tcPr>
          <w:p w14:paraId="17906CAE" w14:textId="77777777" w:rsidR="005E2EBC" w:rsidRDefault="005E2EBC" w:rsidP="00F460B3">
            <w:pPr>
              <w:jc w:val="both"/>
              <w:rPr>
                <w:ins w:id="538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  <w:ins w:id="539" w:author="metodika 14 OIMRK" w:date="2022-09-09T09:13:00Z">
              <w:r>
                <w:rPr>
                  <w:rFonts w:ascii="Calibri" w:hAnsi="Calibri" w:cs="Calibri"/>
                  <w:b/>
                  <w:sz w:val="22"/>
                  <w:szCs w:val="22"/>
                </w:rPr>
                <w:t>Znevýhodnenie</w:t>
              </w:r>
              <w:r>
                <w:rPr>
                  <w:rStyle w:val="Odkaznapoznmkupodiarou"/>
                  <w:rFonts w:ascii="Calibri" w:hAnsi="Calibri" w:cs="Calibri"/>
                  <w:b/>
                  <w:sz w:val="22"/>
                  <w:szCs w:val="22"/>
                </w:rPr>
                <w:footnoteReference w:id="13"/>
              </w:r>
            </w:ins>
          </w:p>
          <w:p w14:paraId="1AA5FC2C" w14:textId="77777777" w:rsidR="005E2EBC" w:rsidRDefault="005E2EBC" w:rsidP="00F460B3">
            <w:pPr>
              <w:jc w:val="both"/>
              <w:rPr>
                <w:ins w:id="542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  <w:ins w:id="543" w:author="metodika 14 OIMRK" w:date="2022-09-09T09:13:00Z">
              <w:r w:rsidRPr="008423F1">
                <w:rPr>
                  <w:rFonts w:ascii="Calibri" w:hAnsi="Calibri" w:cs="Calibri"/>
                  <w:i/>
                  <w:sz w:val="18"/>
                  <w:szCs w:val="18"/>
                </w:rPr>
                <w:t>začiarknuť pole – X</w:t>
              </w:r>
            </w:ins>
          </w:p>
        </w:tc>
        <w:tc>
          <w:tcPr>
            <w:tcW w:w="2343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6CC7D6DC" w14:textId="627654D3" w:rsidR="005E2EBC" w:rsidRDefault="005E2EBC" w:rsidP="00F460B3">
            <w:pPr>
              <w:jc w:val="center"/>
              <w:rPr>
                <w:ins w:id="544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45" w:author="metodika 14 OIMRK" w:date="2022-09-09T09:13:00Z">
              <w:r w:rsidRPr="00F92C17">
                <w:rPr>
                  <w:rFonts w:ascii="Calibri" w:hAnsi="Calibri" w:cs="Calibri"/>
                  <w:sz w:val="22"/>
                  <w:szCs w:val="22"/>
                </w:rPr>
                <w:t>Migrant, účastník s</w:t>
              </w:r>
              <w:r>
                <w:rPr>
                  <w:rFonts w:ascii="Calibri" w:hAnsi="Calibri" w:cs="Calibri"/>
                  <w:sz w:val="22"/>
                  <w:szCs w:val="22"/>
                </w:rPr>
                <w:t> </w:t>
              </w:r>
              <w:r w:rsidRPr="00F92C17">
                <w:rPr>
                  <w:rFonts w:ascii="Calibri" w:hAnsi="Calibri" w:cs="Calibri"/>
                  <w:sz w:val="22"/>
                  <w:szCs w:val="22"/>
                </w:rPr>
                <w:t xml:space="preserve">cudzím pôvodom, príslušník menšiny (vrátane marginalizovaných komunít ako sú napríklad Rómovia) </w:t>
              </w:r>
              <w:r>
                <w:rPr>
                  <w:rFonts w:ascii="Calibri" w:hAnsi="Calibri" w:cs="Calibri"/>
                  <w:sz w:val="22"/>
                  <w:szCs w:val="22"/>
                </w:rPr>
                <w:t>–</w:t>
              </w:r>
              <w:r w:rsidRPr="00F92C17">
                <w:rPr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Pr="006136D3">
                <w:rPr>
                  <w:rFonts w:ascii="Calibri" w:hAnsi="Calibri" w:cs="Calibri"/>
                  <w:b/>
                  <w:sz w:val="22"/>
                  <w:szCs w:val="22"/>
                  <w:u w:val="single"/>
                </w:rPr>
                <w:t>citlivý údaj</w:t>
              </w:r>
            </w:ins>
          </w:p>
        </w:tc>
        <w:tc>
          <w:tcPr>
            <w:tcW w:w="2145" w:type="dxa"/>
            <w:gridSpan w:val="6"/>
            <w:tcBorders>
              <w:top w:val="single" w:sz="18" w:space="0" w:color="auto"/>
              <w:bottom w:val="single" w:sz="18" w:space="0" w:color="auto"/>
            </w:tcBorders>
          </w:tcPr>
          <w:p w14:paraId="498A9C93" w14:textId="77777777" w:rsidR="005E2EBC" w:rsidRDefault="005E2EBC" w:rsidP="00F460B3">
            <w:pPr>
              <w:jc w:val="center"/>
              <w:rPr>
                <w:ins w:id="546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47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Zdravotne</w:t>
              </w:r>
            </w:ins>
          </w:p>
          <w:p w14:paraId="65A5878B" w14:textId="77777777" w:rsidR="005E2EBC" w:rsidRDefault="005E2EBC" w:rsidP="00F460B3">
            <w:pPr>
              <w:jc w:val="center"/>
              <w:rPr>
                <w:ins w:id="548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49" w:author="metodika 14 OIMRK" w:date="2022-09-09T09:13:00Z">
              <w:r w:rsidRPr="00F92C17">
                <w:rPr>
                  <w:rFonts w:ascii="Calibri" w:hAnsi="Calibri" w:cs="Calibri"/>
                  <w:sz w:val="22"/>
                  <w:szCs w:val="22"/>
                </w:rPr>
                <w:t xml:space="preserve">postihnutý </w:t>
              </w:r>
              <w:r>
                <w:rPr>
                  <w:rFonts w:ascii="Calibri" w:hAnsi="Calibri" w:cs="Calibri"/>
                  <w:sz w:val="22"/>
                  <w:szCs w:val="22"/>
                </w:rPr>
                <w:t>–</w:t>
              </w:r>
              <w:r w:rsidRPr="00F92C17">
                <w:rPr>
                  <w:rFonts w:ascii="Calibri" w:hAnsi="Calibri" w:cs="Calibri"/>
                  <w:sz w:val="22"/>
                  <w:szCs w:val="22"/>
                </w:rPr>
                <w:t xml:space="preserve"> </w:t>
              </w:r>
              <w:r w:rsidRPr="006136D3">
                <w:rPr>
                  <w:rFonts w:ascii="Calibri" w:hAnsi="Calibri" w:cs="Calibri"/>
                  <w:b/>
                  <w:sz w:val="22"/>
                  <w:szCs w:val="22"/>
                  <w:u w:val="single"/>
                </w:rPr>
                <w:t>citlivý údaj</w:t>
              </w:r>
            </w:ins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1A4DDF07" w14:textId="77777777" w:rsidR="005E2EBC" w:rsidRDefault="005E2EBC" w:rsidP="00F460B3">
            <w:pPr>
              <w:jc w:val="center"/>
              <w:rPr>
                <w:ins w:id="550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51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 xml:space="preserve">Iné – </w:t>
              </w:r>
              <w:r w:rsidRPr="006136D3">
                <w:rPr>
                  <w:rFonts w:ascii="Calibri" w:hAnsi="Calibri" w:cs="Calibri"/>
                  <w:b/>
                  <w:sz w:val="22"/>
                  <w:szCs w:val="22"/>
                  <w:u w:val="single"/>
                </w:rPr>
                <w:t>citlivý údaj</w:t>
              </w:r>
            </w:ins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871C8DD" w14:textId="77777777" w:rsidR="005E2EBC" w:rsidRDefault="005E2EBC" w:rsidP="00F460B3">
            <w:pPr>
              <w:jc w:val="center"/>
              <w:rPr>
                <w:ins w:id="552" w:author="metodika 14 OIMRK" w:date="2022-09-09T09:13:00Z"/>
                <w:rFonts w:ascii="Calibri" w:hAnsi="Calibri" w:cs="Calibri"/>
                <w:sz w:val="22"/>
                <w:szCs w:val="22"/>
              </w:rPr>
            </w:pPr>
            <w:ins w:id="553" w:author="metodika 14 OIMRK" w:date="2022-09-09T09:13:00Z">
              <w:r>
                <w:rPr>
                  <w:rFonts w:ascii="Calibri" w:hAnsi="Calibri" w:cs="Calibri"/>
                  <w:sz w:val="22"/>
                  <w:szCs w:val="22"/>
                </w:rPr>
                <w:t>Nie</w:t>
              </w:r>
            </w:ins>
          </w:p>
        </w:tc>
      </w:tr>
      <w:tr w:rsidR="005E2EBC" w14:paraId="36CF2DA6" w14:textId="77777777" w:rsidTr="00F460B3">
        <w:trPr>
          <w:ins w:id="554" w:author="metodika 14 OIMRK" w:date="2022-09-09T09:13:00Z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5750A045" w14:textId="77777777" w:rsidR="005E2EBC" w:rsidRDefault="005E2EBC" w:rsidP="00F460B3">
            <w:pPr>
              <w:jc w:val="both"/>
              <w:rPr>
                <w:ins w:id="555" w:author="metodika 14 OIMRK" w:date="2022-09-09T09:13:00Z"/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CD35F2" w14:textId="77777777" w:rsidR="005E2EBC" w:rsidRDefault="005E2EBC" w:rsidP="00F460B3">
            <w:pPr>
              <w:jc w:val="center"/>
              <w:rPr>
                <w:ins w:id="556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4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9B7682" w14:textId="77777777" w:rsidR="005E2EBC" w:rsidRDefault="005E2EBC" w:rsidP="00F460B3">
            <w:pPr>
              <w:jc w:val="center"/>
              <w:rPr>
                <w:ins w:id="557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E1ACB" w14:textId="77777777" w:rsidR="005E2EBC" w:rsidRDefault="005E2EBC" w:rsidP="00F460B3">
            <w:pPr>
              <w:jc w:val="center"/>
              <w:rPr>
                <w:ins w:id="558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F68EC0" w14:textId="77777777" w:rsidR="005E2EBC" w:rsidRDefault="005E2EBC" w:rsidP="00F460B3">
            <w:pPr>
              <w:jc w:val="center"/>
              <w:rPr>
                <w:ins w:id="559" w:author="metodika 14 OIMRK" w:date="2022-09-09T09:13:00Z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3F5E5831" w14:textId="54C3F449" w:rsidR="00CB3F75" w:rsidDel="005E2EBC" w:rsidRDefault="00CB3F75" w:rsidP="00582773">
      <w:pPr>
        <w:framePr w:w="9417" w:wrap="auto" w:vAnchor="text" w:hAnchor="page" w:x="1064" w:y="259"/>
        <w:ind w:left="-284"/>
        <w:jc w:val="both"/>
        <w:rPr>
          <w:del w:id="560" w:author="metodika 14 OIMRK" w:date="2022-09-09T09:12:00Z"/>
          <w:rFonts w:ascii="Calibri" w:hAnsi="Calibri" w:cs="Calibri"/>
          <w:sz w:val="22"/>
          <w:szCs w:val="22"/>
          <w:lang w:eastAsia="en-US"/>
        </w:rPr>
      </w:pPr>
    </w:p>
    <w:p w14:paraId="7E4B4716" w14:textId="7C7F843C" w:rsidR="00CB3F75" w:rsidRPr="009A63A7" w:rsidDel="005E2EBC" w:rsidRDefault="00CB3F75" w:rsidP="00582773">
      <w:pPr>
        <w:framePr w:w="9417" w:wrap="auto" w:vAnchor="text" w:hAnchor="page" w:x="1064" w:y="259"/>
        <w:jc w:val="both"/>
        <w:rPr>
          <w:del w:id="561" w:author="metodika 14 OIMRK" w:date="2022-09-09T09:12:00Z"/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26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4"/>
        <w:gridCol w:w="4388"/>
      </w:tblGrid>
      <w:tr w:rsidR="00CB3F75" w:rsidRPr="002F1D35" w:rsidDel="00843E79" w14:paraId="63454FC2" w14:textId="06583626" w:rsidTr="00BC36FF">
        <w:trPr>
          <w:trHeight w:hRule="exact" w:val="583"/>
          <w:del w:id="562" w:author="metodika 14 OIMRK" w:date="2022-09-09T09:25:00Z"/>
        </w:trPr>
        <w:tc>
          <w:tcPr>
            <w:tcW w:w="2579" w:type="pct"/>
            <w:shd w:val="clear" w:color="auto" w:fill="F7CAAC"/>
            <w:vAlign w:val="center"/>
          </w:tcPr>
          <w:p w14:paraId="0E5E2BCE" w14:textId="77777777" w:rsidR="00843E79" w:rsidRDefault="00843E79" w:rsidP="00CB3F75">
            <w:pPr>
              <w:rPr>
                <w:ins w:id="563" w:author="metodika 14 OIMRK" w:date="2022-09-09T09:25:00Z"/>
                <w:rFonts w:ascii="Calibri" w:hAnsi="Calibri" w:cs="Calibri"/>
                <w:b/>
                <w:sz w:val="22"/>
                <w:szCs w:val="22"/>
              </w:rPr>
            </w:pPr>
          </w:p>
          <w:p w14:paraId="55A92BD4" w14:textId="77777777" w:rsidR="00843E79" w:rsidRDefault="00843E79" w:rsidP="00CB3F75">
            <w:pPr>
              <w:rPr>
                <w:ins w:id="564" w:author="metodika 14 OIMRK" w:date="2022-09-09T09:26:00Z"/>
                <w:rFonts w:ascii="Calibri" w:hAnsi="Calibri" w:cs="Calibri"/>
                <w:b/>
                <w:sz w:val="22"/>
                <w:szCs w:val="22"/>
              </w:rPr>
            </w:pPr>
          </w:p>
          <w:p w14:paraId="1A9FAAC6" w14:textId="4DC33A87" w:rsidR="00CB3F75" w:rsidDel="00843E79" w:rsidRDefault="00CB3F75" w:rsidP="00131DC1">
            <w:pPr>
              <w:rPr>
                <w:del w:id="565" w:author="metodika 14 OIMRK" w:date="2022-09-09T09:25:00Z"/>
                <w:rFonts w:ascii="Calibri" w:hAnsi="Calibri" w:cs="Calibri"/>
                <w:b/>
                <w:sz w:val="22"/>
                <w:szCs w:val="22"/>
              </w:rPr>
            </w:pPr>
            <w:del w:id="566" w:author="metodika 14 OIMRK" w:date="2022-09-09T09:25:00Z">
              <w:r w:rsidDel="00843E79">
                <w:rPr>
                  <w:rFonts w:ascii="Calibri" w:hAnsi="Calibri" w:cs="Calibri"/>
                  <w:b/>
                  <w:sz w:val="22"/>
                  <w:szCs w:val="22"/>
                </w:rPr>
                <w:delText>Dátum</w:delText>
              </w:r>
            </w:del>
          </w:p>
        </w:tc>
        <w:tc>
          <w:tcPr>
            <w:tcW w:w="2421" w:type="pct"/>
            <w:shd w:val="clear" w:color="auto" w:fill="auto"/>
            <w:vAlign w:val="center"/>
          </w:tcPr>
          <w:p w14:paraId="7A672D64" w14:textId="597205E0" w:rsidR="00CB3F75" w:rsidRPr="002F1D35" w:rsidDel="00843E79" w:rsidRDefault="00CB3F75" w:rsidP="00BC36FF">
            <w:pPr>
              <w:ind w:firstLine="20"/>
              <w:rPr>
                <w:del w:id="567" w:author="metodika 14 OIMRK" w:date="2022-09-09T09:25:00Z"/>
                <w:rFonts w:ascii="Calibri" w:hAnsi="Calibri" w:cs="Calibri"/>
                <w:sz w:val="22"/>
                <w:szCs w:val="22"/>
              </w:rPr>
            </w:pPr>
          </w:p>
        </w:tc>
      </w:tr>
      <w:tr w:rsidR="00A06E3D" w:rsidRPr="002F1D35" w:rsidDel="00843E79" w14:paraId="56DB38CF" w14:textId="070428A7" w:rsidTr="00BC36FF">
        <w:trPr>
          <w:trHeight w:hRule="exact" w:val="583"/>
          <w:del w:id="568" w:author="metodika 14 OIMRK" w:date="2022-09-09T09:25:00Z"/>
        </w:trPr>
        <w:tc>
          <w:tcPr>
            <w:tcW w:w="2579" w:type="pct"/>
            <w:shd w:val="clear" w:color="auto" w:fill="F7CAAC"/>
            <w:vAlign w:val="center"/>
          </w:tcPr>
          <w:p w14:paraId="089779E6" w14:textId="0F210041" w:rsidR="00A06E3D" w:rsidRPr="002F1D35" w:rsidDel="00843E79" w:rsidRDefault="00A06E3D" w:rsidP="00131DC1">
            <w:pPr>
              <w:rPr>
                <w:del w:id="569" w:author="metodika 14 OIMRK" w:date="2022-09-09T09:25:00Z"/>
                <w:rFonts w:ascii="Calibri" w:hAnsi="Calibri" w:cs="Calibri"/>
                <w:b/>
                <w:sz w:val="22"/>
                <w:szCs w:val="22"/>
              </w:rPr>
            </w:pPr>
            <w:del w:id="570" w:author="metodika 14 OIMRK" w:date="2022-09-09T09:25:00Z">
              <w:r w:rsidDel="00843E79">
                <w:rPr>
                  <w:rFonts w:ascii="Calibri" w:hAnsi="Calibri" w:cs="Calibri"/>
                  <w:b/>
                  <w:sz w:val="22"/>
                  <w:szCs w:val="22"/>
                </w:rPr>
                <w:delText>Meno a priezvisko zákonného zástupcu</w:delText>
              </w:r>
              <w:r w:rsidR="00131DC1" w:rsidDel="00843E79">
                <w:rPr>
                  <w:rStyle w:val="Odkaznapoznmkupodiarou"/>
                  <w:rFonts w:ascii="Calibri" w:hAnsi="Calibri" w:cs="Calibri"/>
                  <w:b/>
                  <w:sz w:val="22"/>
                  <w:szCs w:val="22"/>
                </w:rPr>
                <w:footnoteReference w:id="14"/>
              </w:r>
            </w:del>
          </w:p>
        </w:tc>
        <w:tc>
          <w:tcPr>
            <w:tcW w:w="2421" w:type="pct"/>
            <w:shd w:val="clear" w:color="auto" w:fill="auto"/>
            <w:vAlign w:val="center"/>
          </w:tcPr>
          <w:p w14:paraId="362C26DA" w14:textId="00137F38" w:rsidR="00A06E3D" w:rsidRPr="002F1D35" w:rsidDel="00843E79" w:rsidRDefault="00A06E3D" w:rsidP="00BC36FF">
            <w:pPr>
              <w:ind w:firstLine="20"/>
              <w:rPr>
                <w:del w:id="573" w:author="metodika 14 OIMRK" w:date="2022-09-09T09:25:00Z"/>
                <w:rFonts w:ascii="Calibri" w:hAnsi="Calibri" w:cs="Calibri"/>
                <w:sz w:val="22"/>
                <w:szCs w:val="22"/>
              </w:rPr>
            </w:pPr>
          </w:p>
        </w:tc>
      </w:tr>
      <w:tr w:rsidR="00A06E3D" w:rsidDel="00843E79" w14:paraId="422867D8" w14:textId="3BF869C7" w:rsidTr="00636CD3">
        <w:trPr>
          <w:trHeight w:hRule="exact" w:val="693"/>
          <w:del w:id="574" w:author="metodika 14 OIMRK" w:date="2022-09-09T09:25:00Z"/>
        </w:trPr>
        <w:tc>
          <w:tcPr>
            <w:tcW w:w="2579" w:type="pct"/>
            <w:shd w:val="clear" w:color="auto" w:fill="F7CAAC"/>
            <w:vAlign w:val="center"/>
          </w:tcPr>
          <w:p w14:paraId="331F3F35" w14:textId="7E8E84EC" w:rsidR="00A06E3D" w:rsidDel="00843E79" w:rsidRDefault="00A06E3D" w:rsidP="00BC36FF">
            <w:pPr>
              <w:rPr>
                <w:del w:id="575" w:author="metodika 14 OIMRK" w:date="2022-09-09T09:25:00Z"/>
                <w:rFonts w:ascii="Calibri" w:hAnsi="Calibri" w:cs="Calibri"/>
                <w:b/>
                <w:sz w:val="22"/>
                <w:szCs w:val="22"/>
              </w:rPr>
            </w:pPr>
            <w:del w:id="576" w:author="metodika 14 OIMRK" w:date="2022-09-09T09:25:00Z">
              <w:r w:rsidDel="00843E79">
                <w:rPr>
                  <w:rFonts w:ascii="Calibri" w:hAnsi="Calibri" w:cs="Calibri"/>
                  <w:b/>
                  <w:sz w:val="22"/>
                  <w:szCs w:val="22"/>
                </w:rPr>
                <w:delText>Podpis</w:delText>
              </w:r>
            </w:del>
          </w:p>
        </w:tc>
        <w:tc>
          <w:tcPr>
            <w:tcW w:w="2421" w:type="pct"/>
            <w:shd w:val="clear" w:color="auto" w:fill="auto"/>
            <w:vAlign w:val="center"/>
          </w:tcPr>
          <w:p w14:paraId="7E9F590E" w14:textId="3C8E58FB" w:rsidR="00A06E3D" w:rsidDel="00843E79" w:rsidRDefault="00A06E3D" w:rsidP="00BC36FF">
            <w:pPr>
              <w:ind w:firstLine="20"/>
              <w:rPr>
                <w:del w:id="577" w:author="metodika 14 OIMRK" w:date="2022-09-09T09:25:00Z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0B50B47E" w14:textId="77777777" w:rsidR="006204BC" w:rsidRDefault="006204BC" w:rsidP="00582773">
      <w:pPr>
        <w:ind w:left="-284"/>
        <w:jc w:val="both"/>
        <w:rPr>
          <w:ins w:id="578" w:author="metodika 14 OIMRK" w:date="2022-09-09T10:52:00Z"/>
          <w:rFonts w:ascii="Calibri" w:hAnsi="Calibri" w:cs="Calibri"/>
          <w:b/>
          <w:sz w:val="22"/>
          <w:szCs w:val="22"/>
          <w:u w:val="single"/>
        </w:rPr>
      </w:pPr>
    </w:p>
    <w:p w14:paraId="70D69785" w14:textId="77777777" w:rsidR="006204BC" w:rsidRDefault="006204BC" w:rsidP="00582773">
      <w:pPr>
        <w:ind w:left="-284"/>
        <w:jc w:val="both"/>
        <w:rPr>
          <w:ins w:id="579" w:author="metodika 14 OIMRK" w:date="2022-09-09T10:52:00Z"/>
          <w:rFonts w:ascii="Calibri" w:hAnsi="Calibri" w:cs="Calibri"/>
          <w:b/>
          <w:sz w:val="22"/>
          <w:szCs w:val="22"/>
          <w:u w:val="single"/>
        </w:rPr>
      </w:pPr>
    </w:p>
    <w:p w14:paraId="332367A6" w14:textId="21D7DA18" w:rsidR="00636CD3" w:rsidRPr="00B75633" w:rsidRDefault="00636CD3" w:rsidP="00582773">
      <w:pPr>
        <w:ind w:left="-284"/>
        <w:jc w:val="both"/>
        <w:rPr>
          <w:ins w:id="580" w:author="metodika 14 OIMRK" w:date="2022-09-09T09:28:00Z"/>
          <w:rFonts w:ascii="Calibri" w:hAnsi="Calibri" w:cs="Calibri"/>
          <w:b/>
          <w:sz w:val="22"/>
          <w:szCs w:val="22"/>
          <w:u w:val="single"/>
        </w:rPr>
      </w:pPr>
      <w:ins w:id="581" w:author="metodika 14 OIMRK" w:date="2022-09-09T09:28:00Z">
        <w:r w:rsidRPr="00B75633">
          <w:rPr>
            <w:rFonts w:ascii="Calibri" w:hAnsi="Calibri" w:cs="Calibri"/>
            <w:b/>
            <w:sz w:val="22"/>
            <w:szCs w:val="22"/>
            <w:u w:val="single"/>
          </w:rPr>
          <w:t>Doba uchovávania</w:t>
        </w:r>
      </w:ins>
    </w:p>
    <w:p w14:paraId="704C1A80" w14:textId="064F429D" w:rsidR="00636CD3" w:rsidRPr="00F92C17" w:rsidRDefault="00636CD3">
      <w:pPr>
        <w:ind w:left="-284" w:right="-142"/>
        <w:jc w:val="both"/>
        <w:rPr>
          <w:ins w:id="582" w:author="metodika 14 OIMRK" w:date="2022-09-09T09:28:00Z"/>
          <w:rFonts w:ascii="Calibri" w:hAnsi="Calibri" w:cs="Calibri"/>
          <w:sz w:val="22"/>
          <w:szCs w:val="22"/>
        </w:rPr>
        <w:pPrChange w:id="583" w:author="metodika 14 OIMRK" w:date="2022-09-09T10:50:00Z">
          <w:pPr>
            <w:ind w:left="-284"/>
            <w:jc w:val="both"/>
          </w:pPr>
        </w:pPrChange>
      </w:pPr>
      <w:ins w:id="584" w:author="metodika 14 OIMRK" w:date="2022-09-09T09:28:00Z">
        <w:r w:rsidRPr="00F92C17">
          <w:rPr>
            <w:rFonts w:ascii="Calibri" w:hAnsi="Calibri" w:cs="Calibri"/>
            <w:sz w:val="22"/>
            <w:szCs w:val="22"/>
          </w:rPr>
          <w:t>Osobné údaje budú archivované a likvidované v súlade s platnými právnymi predpismi SR a EÚ. Platnosť súhlasu trvá odo dňa jeho získania do 31.12.2028 alebo aj po tomto dátume, ak do 31.12.2028 nedošlo k vysporiadaniu finančných vzťahov vzťahujúcich sa k projektu medzi Ministerstvom vnútra Slovenskej republiky ako poskytovateľom nenávratného finančného príspevku pre implementáciu projektu a prijímateľom nenávratného finančného príspevku projektu podľa § 41 až § 43 a § 45 zákona o EŠIF a v súlade so zmluvou o poskytnutí nenávratného finančného príspevku alebo rozhodnutím podľa § 16 ods.</w:t>
        </w:r>
      </w:ins>
      <w:ins w:id="585" w:author="metodika 14 OIMRK" w:date="2022-09-09T10:51:00Z">
        <w:r w:rsidR="006204BC">
          <w:rPr>
            <w:rFonts w:ascii="Calibri" w:hAnsi="Calibri" w:cs="Calibri"/>
            <w:sz w:val="22"/>
            <w:szCs w:val="22"/>
          </w:rPr>
          <w:t> </w:t>
        </w:r>
      </w:ins>
      <w:ins w:id="586" w:author="metodika 14 OIMRK" w:date="2022-09-09T09:28:00Z">
        <w:r w:rsidRPr="00F92C17">
          <w:rPr>
            <w:rFonts w:ascii="Calibri" w:hAnsi="Calibri" w:cs="Calibri"/>
            <w:sz w:val="22"/>
            <w:szCs w:val="22"/>
          </w:rPr>
          <w:t>2 zákona o EŠIF.</w:t>
        </w:r>
      </w:ins>
    </w:p>
    <w:p w14:paraId="32A1A07B" w14:textId="77777777" w:rsidR="00636CD3" w:rsidRDefault="00636CD3" w:rsidP="00636CD3">
      <w:pPr>
        <w:ind w:left="-284"/>
        <w:jc w:val="both"/>
        <w:rPr>
          <w:ins w:id="587" w:author="metodika 14 OIMRK" w:date="2022-09-09T09:28:00Z"/>
          <w:rFonts w:ascii="Calibri" w:hAnsi="Calibri" w:cs="Calibri"/>
          <w:sz w:val="22"/>
          <w:szCs w:val="22"/>
        </w:rPr>
      </w:pPr>
    </w:p>
    <w:p w14:paraId="32E3B613" w14:textId="77777777" w:rsidR="00636CD3" w:rsidRDefault="00636CD3" w:rsidP="00636CD3">
      <w:pPr>
        <w:ind w:left="-284"/>
        <w:jc w:val="both"/>
        <w:rPr>
          <w:ins w:id="588" w:author="metodika 14 OIMRK" w:date="2022-09-09T09:28:00Z"/>
          <w:rFonts w:ascii="Calibri" w:hAnsi="Calibri" w:cs="Calibri"/>
          <w:sz w:val="22"/>
          <w:szCs w:val="22"/>
        </w:rPr>
      </w:pPr>
    </w:p>
    <w:p w14:paraId="09D96089" w14:textId="77777777" w:rsidR="00636CD3" w:rsidRDefault="00636CD3" w:rsidP="00636CD3">
      <w:pPr>
        <w:ind w:left="-284"/>
        <w:jc w:val="both"/>
        <w:rPr>
          <w:ins w:id="589" w:author="metodika 14 OIMRK" w:date="2022-09-09T09:28:00Z"/>
          <w:rFonts w:ascii="Calibri" w:hAnsi="Calibri" w:cs="Calibr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636CD3" w:rsidRPr="00690C7E" w14:paraId="73121981" w14:textId="77777777" w:rsidTr="00F460B3">
        <w:trPr>
          <w:ins w:id="590" w:author="metodika 14 OIMRK" w:date="2022-09-09T09:28:00Z"/>
        </w:trPr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73590EA8" w14:textId="77777777" w:rsidR="00636CD3" w:rsidRPr="00690C7E" w:rsidRDefault="00636CD3" w:rsidP="00F460B3">
            <w:pPr>
              <w:ind w:right="-108"/>
              <w:rPr>
                <w:ins w:id="591" w:author="metodika 14 OIMRK" w:date="2022-09-09T09:28:00Z"/>
                <w:rFonts w:ascii="Calibri" w:hAnsi="Calibri" w:cs="Calibri"/>
                <w:b/>
                <w:sz w:val="22"/>
                <w:szCs w:val="22"/>
              </w:rPr>
            </w:pPr>
            <w:ins w:id="592" w:author="metodika 14 OIMRK" w:date="2022-09-09T09:28:00Z">
              <w:r>
                <w:rPr>
                  <w:rFonts w:ascii="Calibri" w:hAnsi="Calibri" w:cs="Calibri"/>
                  <w:b/>
                  <w:sz w:val="22"/>
                  <w:szCs w:val="22"/>
                </w:rPr>
                <w:t>Dátum</w:t>
              </w:r>
            </w:ins>
          </w:p>
          <w:p w14:paraId="3A942749" w14:textId="77777777" w:rsidR="00636CD3" w:rsidRPr="00690C7E" w:rsidRDefault="00636CD3" w:rsidP="00F460B3">
            <w:pPr>
              <w:jc w:val="both"/>
              <w:rPr>
                <w:ins w:id="593" w:author="metodika 14 OIMRK" w:date="2022-09-09T09:28:00Z"/>
                <w:rFonts w:ascii="Calibri" w:hAnsi="Calibri" w:cs="Calibri"/>
                <w:sz w:val="18"/>
                <w:szCs w:val="18"/>
              </w:rPr>
            </w:pPr>
            <w:ins w:id="594" w:author="metodika 14 OIMRK" w:date="2022-09-09T09:28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B3F6DB" w14:textId="77777777" w:rsidR="00636CD3" w:rsidRPr="00690C7E" w:rsidRDefault="00636CD3" w:rsidP="00F460B3">
            <w:pPr>
              <w:jc w:val="both"/>
              <w:rPr>
                <w:ins w:id="595" w:author="metodika 14 OIMRK" w:date="2022-09-09T09:28:00Z"/>
                <w:rFonts w:ascii="Calibri" w:hAnsi="Calibri" w:cs="Calibri"/>
                <w:sz w:val="22"/>
                <w:szCs w:val="22"/>
              </w:rPr>
            </w:pPr>
          </w:p>
        </w:tc>
      </w:tr>
      <w:tr w:rsidR="00636CD3" w:rsidRPr="00690C7E" w14:paraId="5CC62F5D" w14:textId="77777777" w:rsidTr="00F460B3">
        <w:trPr>
          <w:ins w:id="596" w:author="metodika 14 OIMRK" w:date="2022-09-09T09:30:00Z"/>
        </w:trPr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246FF9AE" w14:textId="573BABF9" w:rsidR="00636CD3" w:rsidRDefault="00636CD3" w:rsidP="00F460B3">
            <w:pPr>
              <w:ind w:right="-108"/>
              <w:rPr>
                <w:ins w:id="597" w:author="metodika 14 OIMRK" w:date="2022-09-09T09:32:00Z"/>
                <w:rFonts w:ascii="Calibri" w:hAnsi="Calibri" w:cs="Calibri"/>
                <w:b/>
                <w:sz w:val="22"/>
                <w:szCs w:val="22"/>
              </w:rPr>
            </w:pPr>
            <w:ins w:id="598" w:author="metodika 14 OIMRK" w:date="2022-09-09T09:30:00Z">
              <w:r>
                <w:rPr>
                  <w:rFonts w:ascii="Calibri" w:hAnsi="Calibri" w:cs="Calibri"/>
                  <w:b/>
                  <w:sz w:val="22"/>
                  <w:szCs w:val="22"/>
                </w:rPr>
                <w:t>Meno a priezvisko zákonného zástupcu</w:t>
              </w:r>
            </w:ins>
            <w:ins w:id="599" w:author="metodika 14 OIMRK" w:date="2022-09-09T09:46:00Z">
              <w:r w:rsidR="00274294">
                <w:rPr>
                  <w:rFonts w:ascii="Calibri" w:hAnsi="Calibri" w:cs="Calibri"/>
                  <w:b/>
                  <w:sz w:val="22"/>
                  <w:szCs w:val="22"/>
                </w:rPr>
                <w:t xml:space="preserve"> maloletého die</w:t>
              </w:r>
            </w:ins>
            <w:ins w:id="600" w:author="metodika 14 OIMRK" w:date="2022-09-09T09:47:00Z">
              <w:r w:rsidR="00274294">
                <w:rPr>
                  <w:rFonts w:ascii="Calibri" w:hAnsi="Calibri" w:cs="Calibri"/>
                  <w:b/>
                  <w:sz w:val="22"/>
                  <w:szCs w:val="22"/>
                </w:rPr>
                <w:t>ťaťa</w:t>
              </w:r>
            </w:ins>
          </w:p>
          <w:p w14:paraId="270703B1" w14:textId="4BD2ED65" w:rsidR="00636CD3" w:rsidRPr="00636CD3" w:rsidRDefault="00636CD3" w:rsidP="00F460B3">
            <w:pPr>
              <w:ind w:right="-108"/>
              <w:rPr>
                <w:ins w:id="601" w:author="metodika 14 OIMRK" w:date="2022-09-09T09:30:00Z"/>
                <w:rFonts w:ascii="Calibri" w:hAnsi="Calibri" w:cs="Calibri"/>
                <w:sz w:val="22"/>
                <w:szCs w:val="22"/>
              </w:rPr>
            </w:pPr>
            <w:ins w:id="602" w:author="metodika 14 OIMRK" w:date="2022-09-09T09:32:00Z">
              <w:r w:rsidRPr="00690C7E">
                <w:rPr>
                  <w:rFonts w:ascii="Calibri" w:hAnsi="Calibri" w:cs="Calibri"/>
                  <w:i/>
                  <w:sz w:val="18"/>
                  <w:szCs w:val="18"/>
                </w:rPr>
                <w:t>čitateľne vyplniť</w:t>
              </w:r>
            </w:ins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2565FB" w14:textId="77777777" w:rsidR="00636CD3" w:rsidRPr="00690C7E" w:rsidRDefault="00636CD3" w:rsidP="00F460B3">
            <w:pPr>
              <w:jc w:val="both"/>
              <w:rPr>
                <w:ins w:id="603" w:author="metodika 14 OIMRK" w:date="2022-09-09T09:30:00Z"/>
                <w:rFonts w:ascii="Calibri" w:hAnsi="Calibri" w:cs="Calibri"/>
                <w:sz w:val="22"/>
                <w:szCs w:val="22"/>
              </w:rPr>
            </w:pPr>
          </w:p>
        </w:tc>
      </w:tr>
      <w:tr w:rsidR="00636CD3" w:rsidRPr="00B75633" w14:paraId="3E781199" w14:textId="77777777" w:rsidTr="00F460B3">
        <w:trPr>
          <w:ins w:id="604" w:author="metodika 14 OIMRK" w:date="2022-09-09T09:28:00Z"/>
        </w:trPr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186963ED" w14:textId="77777777" w:rsidR="00636CD3" w:rsidRPr="00B75633" w:rsidRDefault="00636CD3" w:rsidP="00F460B3">
            <w:pPr>
              <w:ind w:right="-108"/>
              <w:rPr>
                <w:ins w:id="605" w:author="metodika 14 OIMRK" w:date="2022-09-09T09:28:00Z"/>
                <w:rFonts w:ascii="Calibri" w:hAnsi="Calibri" w:cs="Calibri"/>
                <w:b/>
                <w:sz w:val="22"/>
                <w:szCs w:val="22"/>
              </w:rPr>
            </w:pPr>
            <w:ins w:id="606" w:author="metodika 14 OIMRK" w:date="2022-09-09T09:28:00Z">
              <w:r w:rsidRPr="00B75633">
                <w:rPr>
                  <w:rFonts w:ascii="Calibri" w:hAnsi="Calibri" w:cs="Calibri"/>
                  <w:b/>
                  <w:sz w:val="22"/>
                  <w:szCs w:val="22"/>
                </w:rPr>
                <w:t>Podpis</w:t>
              </w:r>
            </w:ins>
          </w:p>
          <w:p w14:paraId="1E2B2A88" w14:textId="77777777" w:rsidR="00636CD3" w:rsidRPr="00B75633" w:rsidRDefault="00636CD3" w:rsidP="00F460B3">
            <w:pPr>
              <w:jc w:val="both"/>
              <w:rPr>
                <w:ins w:id="607" w:author="metodika 14 OIMRK" w:date="2022-09-09T09:28:00Z"/>
                <w:rFonts w:ascii="Calibri" w:hAnsi="Calibri" w:cs="Calibri"/>
                <w:sz w:val="22"/>
                <w:szCs w:val="22"/>
              </w:rPr>
            </w:pPr>
          </w:p>
          <w:p w14:paraId="790B560E" w14:textId="77777777" w:rsidR="00636CD3" w:rsidRPr="00B75633" w:rsidRDefault="00636CD3" w:rsidP="00F460B3">
            <w:pPr>
              <w:jc w:val="both"/>
              <w:rPr>
                <w:ins w:id="608" w:author="metodika 14 OIMRK" w:date="2022-09-09T09:28:00Z"/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F14F32" w14:textId="77777777" w:rsidR="00636CD3" w:rsidRPr="00B75633" w:rsidRDefault="00636CD3" w:rsidP="00F460B3">
            <w:pPr>
              <w:jc w:val="both"/>
              <w:rPr>
                <w:ins w:id="609" w:author="metodika 14 OIMRK" w:date="2022-09-09T09:28:00Z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7E686B" w14:textId="2832FBF3" w:rsidR="00556C2E" w:rsidRPr="002F1D35" w:rsidRDefault="00556C2E" w:rsidP="00CB3F75">
      <w:pPr>
        <w:rPr>
          <w:rFonts w:ascii="Calibri" w:hAnsi="Calibri" w:cs="Calibri"/>
          <w:sz w:val="22"/>
          <w:szCs w:val="22"/>
        </w:rPr>
      </w:pPr>
    </w:p>
    <w:sectPr w:rsidR="00556C2E" w:rsidRPr="002F1D35" w:rsidSect="0002444F">
      <w:headerReference w:type="default" r:id="rId11"/>
      <w:footerReference w:type="default" r:id="rId12"/>
      <w:pgSz w:w="11906" w:h="16838"/>
      <w:pgMar w:top="1361" w:right="1416" w:bottom="136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7C2AB" w16cex:dateUtc="2022-06-05T22:02:00Z"/>
  <w16cex:commentExtensible w16cex:durableId="2647C2EF" w16cex:dateUtc="2022-06-05T22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B5E1C6" w16cid:durableId="2647C2AB"/>
  <w16cid:commentId w16cid:paraId="0D904D8C" w16cid:durableId="2647C2E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1CEE4" w14:textId="77777777" w:rsidR="00E656DC" w:rsidRDefault="00E656DC">
      <w:r>
        <w:separator/>
      </w:r>
    </w:p>
  </w:endnote>
  <w:endnote w:type="continuationSeparator" w:id="0">
    <w:p w14:paraId="7EEBDDBA" w14:textId="77777777" w:rsidR="00E656DC" w:rsidRDefault="00E6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38A03" w14:textId="77777777" w:rsidR="00F46C96" w:rsidRDefault="00F46C96" w:rsidP="006136D3">
    <w:pPr>
      <w:pStyle w:val="Pta"/>
      <w:jc w:val="center"/>
      <w:rPr>
        <w:ins w:id="611" w:author="metodika 14 OIMRK" w:date="2022-09-08T09:12:00Z"/>
        <w:rFonts w:asciiTheme="minorHAnsi" w:hAnsiTheme="minorHAnsi"/>
        <w:sz w:val="18"/>
        <w:szCs w:val="18"/>
      </w:rPr>
    </w:pPr>
  </w:p>
  <w:p w14:paraId="08A2CD21" w14:textId="516F7B21" w:rsidR="00F46C96" w:rsidRPr="006136D3" w:rsidRDefault="00F46C96" w:rsidP="006136D3">
    <w:pPr>
      <w:pStyle w:val="Pta"/>
      <w:jc w:val="center"/>
      <w:rPr>
        <w:ins w:id="612" w:author="metodika 14 OIMRK" w:date="2022-09-08T09:11:00Z"/>
        <w:rFonts w:asciiTheme="minorHAnsi" w:hAnsiTheme="minorHAnsi"/>
        <w:sz w:val="18"/>
        <w:szCs w:val="18"/>
      </w:rPr>
    </w:pPr>
    <w:ins w:id="613" w:author="metodika 14 OIMRK" w:date="2022-09-08T09:11:00Z">
      <w:r w:rsidRPr="006136D3">
        <w:rPr>
          <w:rFonts w:asciiTheme="minorHAnsi" w:hAnsiTheme="minorHAnsi"/>
          <w:sz w:val="18"/>
          <w:szCs w:val="18"/>
        </w:rPr>
        <w:t>Tento projekt sa realizuje vďaka podpore z</w:t>
      </w:r>
    </w:ins>
    <w:ins w:id="614" w:author="metodika 14 OIMRK" w:date="2022-09-08T09:12:00Z">
      <w:r>
        <w:rPr>
          <w:rFonts w:asciiTheme="minorHAnsi" w:hAnsiTheme="minorHAnsi"/>
          <w:sz w:val="18"/>
          <w:szCs w:val="18"/>
        </w:rPr>
        <w:t> </w:t>
      </w:r>
    </w:ins>
    <w:ins w:id="615" w:author="metodika 14 OIMRK" w:date="2022-09-08T09:11:00Z">
      <w:r w:rsidRPr="006136D3">
        <w:rPr>
          <w:rFonts w:asciiTheme="minorHAnsi" w:hAnsiTheme="minorHAnsi"/>
          <w:sz w:val="18"/>
          <w:szCs w:val="18"/>
        </w:rPr>
        <w:t>Európskeho sociálneho fondu a</w:t>
      </w:r>
    </w:ins>
    <w:ins w:id="616" w:author="metodika 14 OIMRK" w:date="2022-09-08T09:12:00Z">
      <w:r>
        <w:rPr>
          <w:rFonts w:asciiTheme="minorHAnsi" w:hAnsiTheme="minorHAnsi"/>
          <w:sz w:val="18"/>
          <w:szCs w:val="18"/>
        </w:rPr>
        <w:t> </w:t>
      </w:r>
    </w:ins>
    <w:ins w:id="617" w:author="metodika 14 OIMRK" w:date="2022-09-08T09:11:00Z">
      <w:r w:rsidRPr="006136D3">
        <w:rPr>
          <w:rFonts w:asciiTheme="minorHAnsi" w:hAnsiTheme="minorHAnsi"/>
          <w:sz w:val="18"/>
          <w:szCs w:val="18"/>
        </w:rPr>
        <w:t>Európskeho fondu regionálneho rozvoja v</w:t>
      </w:r>
    </w:ins>
    <w:ins w:id="618" w:author="metodika 14 OIMRK" w:date="2022-09-08T09:12:00Z">
      <w:r>
        <w:rPr>
          <w:rFonts w:asciiTheme="minorHAnsi" w:hAnsiTheme="minorHAnsi"/>
          <w:sz w:val="18"/>
          <w:szCs w:val="18"/>
        </w:rPr>
        <w:t> </w:t>
      </w:r>
    </w:ins>
    <w:ins w:id="619" w:author="metodika 14 OIMRK" w:date="2022-09-08T09:11:00Z">
      <w:r w:rsidRPr="006136D3">
        <w:rPr>
          <w:rFonts w:asciiTheme="minorHAnsi" w:hAnsiTheme="minorHAnsi"/>
          <w:sz w:val="18"/>
          <w:szCs w:val="18"/>
        </w:rPr>
        <w:t>r</w:t>
      </w:r>
      <w:r w:rsidR="00606D53" w:rsidRPr="008A30C9">
        <w:rPr>
          <w:rFonts w:asciiTheme="minorHAnsi" w:hAnsiTheme="minorHAnsi"/>
          <w:sz w:val="18"/>
          <w:szCs w:val="18"/>
        </w:rPr>
        <w:t xml:space="preserve">ámci </w:t>
      </w:r>
    </w:ins>
    <w:ins w:id="620" w:author="metodika 14 OIMRK" w:date="2022-09-08T09:13:00Z">
      <w:r w:rsidR="00606D53">
        <w:rPr>
          <w:rFonts w:asciiTheme="minorHAnsi" w:hAnsiTheme="minorHAnsi"/>
          <w:sz w:val="18"/>
          <w:szCs w:val="18"/>
        </w:rPr>
        <w:t>o</w:t>
      </w:r>
    </w:ins>
    <w:ins w:id="621" w:author="metodika 14 OIMRK" w:date="2022-09-08T09:11:00Z">
      <w:r w:rsidRPr="006136D3">
        <w:rPr>
          <w:rFonts w:asciiTheme="minorHAnsi" w:hAnsiTheme="minorHAnsi"/>
          <w:sz w:val="18"/>
          <w:szCs w:val="18"/>
        </w:rPr>
        <w:t>peračného</w:t>
      </w:r>
    </w:ins>
    <w:ins w:id="622" w:author="metodika 14 OIMRK" w:date="2022-09-08T09:12:00Z">
      <w:r>
        <w:rPr>
          <w:rFonts w:asciiTheme="minorHAnsi" w:hAnsiTheme="minorHAnsi"/>
          <w:sz w:val="18"/>
          <w:szCs w:val="18"/>
        </w:rPr>
        <w:t xml:space="preserve"> </w:t>
      </w:r>
    </w:ins>
    <w:ins w:id="623" w:author="metodika 14 OIMRK" w:date="2022-09-08T09:11:00Z">
      <w:r w:rsidRPr="006136D3">
        <w:rPr>
          <w:rFonts w:asciiTheme="minorHAnsi" w:hAnsiTheme="minorHAnsi"/>
          <w:sz w:val="18"/>
          <w:szCs w:val="18"/>
        </w:rPr>
        <w:t>programu Ľudské zdroje</w:t>
      </w:r>
    </w:ins>
    <w:ins w:id="624" w:author="metodika 14 OIMRK" w:date="2022-09-08T09:31:00Z">
      <w:r w:rsidR="008A30C9">
        <w:rPr>
          <w:rFonts w:asciiTheme="minorHAnsi" w:hAnsiTheme="minorHAnsi"/>
          <w:sz w:val="18"/>
          <w:szCs w:val="18"/>
        </w:rPr>
        <w:t>.</w:t>
      </w:r>
    </w:ins>
  </w:p>
  <w:p w14:paraId="772CF5F3" w14:textId="1CDFD15C" w:rsidR="00F46C96" w:rsidRPr="006136D3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  <w:ins w:id="625" w:author="metodika 14 OIMRK" w:date="2022-09-08T09:12:00Z">
      <w:r>
        <w:rPr>
          <w:rFonts w:asciiTheme="minorHAnsi" w:hAnsiTheme="minorHAnsi"/>
          <w:sz w:val="18"/>
          <w:szCs w:val="18"/>
        </w:rPr>
        <w:fldChar w:fldCharType="begin"/>
      </w:r>
      <w:r>
        <w:rPr>
          <w:rFonts w:asciiTheme="minorHAnsi" w:hAnsiTheme="minorHAnsi"/>
          <w:sz w:val="18"/>
          <w:szCs w:val="18"/>
        </w:rPr>
        <w:instrText xml:space="preserve"> HYPERLINK "http://</w:instrText>
      </w:r>
    </w:ins>
    <w:ins w:id="626" w:author="metodika 14 OIMRK" w:date="2022-09-08T09:11:00Z">
      <w:r w:rsidRPr="00F46C96">
        <w:rPr>
          <w:rFonts w:asciiTheme="minorHAnsi" w:hAnsiTheme="minorHAnsi"/>
          <w:sz w:val="18"/>
          <w:szCs w:val="18"/>
          <w:rPrChange w:id="627" w:author="metodika 14 OIMRK" w:date="2022-09-08T09:11:00Z">
            <w:rPr/>
          </w:rPrChange>
        </w:rPr>
        <w:instrText>www.esf.gov.sk</w:instrText>
      </w:r>
    </w:ins>
    <w:ins w:id="628" w:author="metodika 14 OIMRK" w:date="2022-09-08T09:12:00Z">
      <w:r>
        <w:rPr>
          <w:rFonts w:asciiTheme="minorHAnsi" w:hAnsiTheme="minorHAnsi"/>
          <w:sz w:val="18"/>
          <w:szCs w:val="18"/>
        </w:rPr>
        <w:instrText xml:space="preserve">" </w:instrText>
      </w:r>
      <w:r>
        <w:rPr>
          <w:rFonts w:asciiTheme="minorHAnsi" w:hAnsiTheme="minorHAnsi"/>
          <w:sz w:val="18"/>
          <w:szCs w:val="18"/>
        </w:rPr>
        <w:fldChar w:fldCharType="separate"/>
      </w:r>
    </w:ins>
    <w:ins w:id="629" w:author="metodika 14 OIMRK" w:date="2022-09-08T09:11:00Z">
      <w:r w:rsidRPr="006136D3">
        <w:rPr>
          <w:rStyle w:val="Hypertextovprepojenie"/>
          <w:rFonts w:asciiTheme="minorHAnsi" w:hAnsiTheme="minorHAnsi"/>
          <w:sz w:val="18"/>
          <w:szCs w:val="18"/>
        </w:rPr>
        <w:t>www.esf.gov.sk</w:t>
      </w:r>
    </w:ins>
    <w:ins w:id="630" w:author="metodika 14 OIMRK" w:date="2022-09-08T09:12:00Z">
      <w:r>
        <w:rPr>
          <w:rFonts w:asciiTheme="minorHAnsi" w:hAnsiTheme="minorHAnsi"/>
          <w:sz w:val="18"/>
          <w:szCs w:val="18"/>
        </w:rPr>
        <w:fldChar w:fldCharType="end"/>
      </w:r>
    </w:ins>
    <w:ins w:id="631" w:author="metodika 14 OIMRK" w:date="2022-09-08T09:22:00Z">
      <w:r w:rsidR="008A30C9">
        <w:rPr>
          <w:rFonts w:asciiTheme="minorHAnsi" w:hAnsiTheme="minorHAnsi"/>
          <w:sz w:val="18"/>
          <w:szCs w:val="18"/>
        </w:rPr>
        <w:t xml:space="preserve">, </w:t>
      </w:r>
      <w:r w:rsidR="008A30C9">
        <w:rPr>
          <w:rFonts w:asciiTheme="minorHAnsi" w:hAnsiTheme="minorHAnsi"/>
          <w:sz w:val="18"/>
          <w:szCs w:val="18"/>
        </w:rPr>
        <w:fldChar w:fldCharType="begin"/>
      </w:r>
      <w:r w:rsidR="008A30C9">
        <w:rPr>
          <w:rFonts w:asciiTheme="minorHAnsi" w:hAnsiTheme="minorHAnsi"/>
          <w:sz w:val="18"/>
          <w:szCs w:val="18"/>
        </w:rPr>
        <w:instrText xml:space="preserve"> HYPERLINK "http://www.minv.sk" </w:instrText>
      </w:r>
      <w:r w:rsidR="008A30C9">
        <w:rPr>
          <w:rFonts w:asciiTheme="minorHAnsi" w:hAnsiTheme="minorHAnsi"/>
          <w:sz w:val="18"/>
          <w:szCs w:val="18"/>
        </w:rPr>
        <w:fldChar w:fldCharType="separate"/>
      </w:r>
      <w:r w:rsidR="008A30C9" w:rsidRPr="003D4A8F">
        <w:rPr>
          <w:rStyle w:val="Hypertextovprepojenie"/>
          <w:rFonts w:asciiTheme="minorHAnsi" w:hAnsiTheme="minorHAnsi"/>
          <w:sz w:val="18"/>
          <w:szCs w:val="18"/>
        </w:rPr>
        <w:t>www.minv.sk</w:t>
      </w:r>
      <w:r w:rsidR="008A30C9">
        <w:rPr>
          <w:rFonts w:asciiTheme="minorHAnsi" w:hAnsiTheme="minorHAnsi"/>
          <w:sz w:val="18"/>
          <w:szCs w:val="18"/>
        </w:rPr>
        <w:fldChar w:fldCharType="end"/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3771F" w14:textId="77777777" w:rsidR="00E656DC" w:rsidRDefault="00E656DC">
      <w:r>
        <w:separator/>
      </w:r>
    </w:p>
  </w:footnote>
  <w:footnote w:type="continuationSeparator" w:id="0">
    <w:p w14:paraId="02F456C7" w14:textId="77777777" w:rsidR="00E656DC" w:rsidRDefault="00E656DC">
      <w:r>
        <w:continuationSeparator/>
      </w:r>
    </w:p>
  </w:footnote>
  <w:footnote w:id="1">
    <w:p w14:paraId="2D0C78CB" w14:textId="791D0871" w:rsidR="004956B2" w:rsidRPr="00690C7E" w:rsidRDefault="004956B2">
      <w:pPr>
        <w:pStyle w:val="Textpoznmkypodiarou"/>
        <w:rPr>
          <w:rFonts w:asciiTheme="minorHAnsi" w:hAnsiTheme="minorHAnsi"/>
          <w:sz w:val="18"/>
          <w:szCs w:val="18"/>
        </w:rPr>
      </w:pPr>
      <w:ins w:id="21" w:author="metodika 14 OIMRK" w:date="2022-09-07T14:41:00Z">
        <w:r w:rsidRPr="00690C7E">
          <w:rPr>
            <w:rStyle w:val="Odkaznapoznmkupodiarou"/>
            <w:rFonts w:asciiTheme="minorHAnsi" w:hAnsiTheme="minorHAnsi"/>
            <w:sz w:val="18"/>
            <w:szCs w:val="18"/>
          </w:rPr>
          <w:footnoteRef/>
        </w:r>
        <w:r w:rsidRPr="00690C7E">
          <w:rPr>
            <w:rFonts w:asciiTheme="minorHAnsi" w:hAnsiTheme="minorHAnsi"/>
            <w:sz w:val="18"/>
            <w:szCs w:val="18"/>
          </w:rPr>
          <w:t xml:space="preserve"> </w:t>
        </w:r>
      </w:ins>
      <w:ins w:id="22" w:author="metodika 14 OIMRK" w:date="2022-09-07T14:42:00Z">
        <w:r w:rsidRPr="00690C7E">
          <w:rPr>
            <w:rFonts w:asciiTheme="minorHAnsi" w:hAnsiTheme="minorHAnsi"/>
            <w:sz w:val="18"/>
            <w:szCs w:val="18"/>
          </w:rPr>
          <w:t>Titul predstavuje nepovinný údaj.</w:t>
        </w:r>
      </w:ins>
    </w:p>
  </w:footnote>
  <w:footnote w:id="2">
    <w:p w14:paraId="32E72A85" w14:textId="1756EFC3" w:rsidR="00C92FCF" w:rsidRPr="00D85707" w:rsidRDefault="00C92FCF" w:rsidP="00690C7E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ins w:id="42" w:author="metodika 14 OIMRK" w:date="2022-09-06T14:24:00Z">
        <w:r w:rsidRPr="00690C7E">
          <w:rPr>
            <w:rFonts w:asciiTheme="minorHAnsi" w:hAnsiTheme="minorHAnsi" w:cs="Calibri"/>
            <w:sz w:val="18"/>
            <w:szCs w:val="18"/>
            <w:vertAlign w:val="superscript"/>
          </w:rPr>
          <w:footnoteRef/>
        </w:r>
        <w:r w:rsidRPr="009108E8">
          <w:rPr>
            <w:rFonts w:asciiTheme="minorHAnsi" w:hAnsiTheme="minorHAnsi" w:cs="Calibri"/>
            <w:sz w:val="18"/>
            <w:szCs w:val="18"/>
          </w:rPr>
          <w:t xml:space="preserve"> </w:t>
        </w:r>
      </w:ins>
      <w:ins w:id="43" w:author="metodika 14 OIMRK" w:date="2022-09-06T14:25:00Z">
        <w:r w:rsidRPr="009108E8">
          <w:rPr>
            <w:rFonts w:asciiTheme="minorHAnsi" w:hAnsiTheme="minorHAnsi" w:cs="Calibri"/>
            <w:sz w:val="18"/>
            <w:szCs w:val="18"/>
          </w:rPr>
          <w:t>Uv</w:t>
        </w:r>
      </w:ins>
      <w:ins w:id="44" w:author="metodika 14 OIMRK" w:date="2022-09-07T10:00:00Z">
        <w:r w:rsidR="002C26CF" w:rsidRPr="009108E8">
          <w:rPr>
            <w:rFonts w:asciiTheme="minorHAnsi" w:hAnsiTheme="minorHAnsi" w:cs="Calibri"/>
            <w:sz w:val="18"/>
            <w:szCs w:val="18"/>
          </w:rPr>
          <w:t>iesť</w:t>
        </w:r>
      </w:ins>
      <w:ins w:id="45" w:author="metodika 14 OIMRK" w:date="2022-09-07T09:59:00Z">
        <w:r w:rsidR="002C26CF" w:rsidRPr="009108E8">
          <w:rPr>
            <w:rFonts w:asciiTheme="minorHAnsi" w:hAnsiTheme="minorHAnsi" w:cs="Calibri"/>
            <w:sz w:val="18"/>
            <w:szCs w:val="18"/>
          </w:rPr>
          <w:t xml:space="preserve"> názov prijímateľa</w:t>
        </w:r>
      </w:ins>
      <w:ins w:id="46" w:author="metodika 14 OIMRK" w:date="2022-09-07T10:13:00Z">
        <w:r w:rsidR="006952BF" w:rsidRPr="009108E8">
          <w:rPr>
            <w:rFonts w:asciiTheme="minorHAnsi" w:hAnsiTheme="minorHAnsi" w:cs="Calibri"/>
            <w:sz w:val="18"/>
            <w:szCs w:val="18"/>
          </w:rPr>
          <w:t>, ak je súhlas poskytovaný prijímateľovi; uviesť názov užívateľa, ak je súhlas poskytovaný užívate</w:t>
        </w:r>
      </w:ins>
      <w:ins w:id="47" w:author="metodika 14 OIMRK" w:date="2022-09-07T10:14:00Z">
        <w:r w:rsidR="006952BF" w:rsidRPr="00D85707">
          <w:rPr>
            <w:rFonts w:asciiTheme="minorHAnsi" w:hAnsiTheme="minorHAnsi" w:cs="Calibri"/>
            <w:sz w:val="18"/>
            <w:szCs w:val="18"/>
          </w:rPr>
          <w:t>ľovi</w:t>
        </w:r>
      </w:ins>
      <w:ins w:id="48" w:author="metodika 14 OIMRK" w:date="2022-09-07T09:59:00Z">
        <w:r w:rsidR="002C26CF" w:rsidRPr="00D85707">
          <w:rPr>
            <w:rFonts w:asciiTheme="minorHAnsi" w:hAnsiTheme="minorHAnsi" w:cs="Calibri"/>
            <w:sz w:val="18"/>
            <w:szCs w:val="18"/>
          </w:rPr>
          <w:t>.</w:t>
        </w:r>
      </w:ins>
    </w:p>
  </w:footnote>
  <w:footnote w:id="3">
    <w:p w14:paraId="162C7AE9" w14:textId="334AC020" w:rsidR="00780D10" w:rsidRPr="000910C0" w:rsidRDefault="00780D10" w:rsidP="00780D10">
      <w:pPr>
        <w:pStyle w:val="Textpoznmkypodiarou"/>
        <w:ind w:left="142" w:hanging="142"/>
        <w:jc w:val="both"/>
        <w:rPr>
          <w:ins w:id="61" w:author="metodika 14 OIMRK" w:date="2022-09-09T09:21:00Z"/>
          <w:rFonts w:asciiTheme="minorHAnsi" w:hAnsiTheme="minorHAnsi"/>
          <w:sz w:val="18"/>
          <w:szCs w:val="18"/>
        </w:rPr>
      </w:pPr>
      <w:ins w:id="62" w:author="metodika 14 OIMRK" w:date="2022-09-09T09:21:00Z">
        <w:r w:rsidRPr="000910C0">
          <w:rPr>
            <w:rStyle w:val="Odkaznapoznmkupodiarou"/>
            <w:rFonts w:asciiTheme="minorHAnsi" w:hAnsiTheme="minorHAnsi"/>
            <w:sz w:val="18"/>
            <w:szCs w:val="18"/>
          </w:rPr>
          <w:footnoteRef/>
        </w:r>
        <w:r w:rsidRPr="000910C0">
          <w:rPr>
            <w:rFonts w:asciiTheme="minorHAnsi" w:hAnsiTheme="minorHAnsi"/>
            <w:sz w:val="18"/>
            <w:szCs w:val="18"/>
          </w:rPr>
          <w:t xml:space="preserve"> Uviesť adresu sídla prijímateľa, ak je súhlas poskytovaný prijímateľovi; uviesť </w:t>
        </w:r>
      </w:ins>
      <w:ins w:id="63" w:author="metodika 14 OIMRK" w:date="2022-10-03T13:50:00Z">
        <w:r w:rsidR="004A6229">
          <w:rPr>
            <w:rFonts w:asciiTheme="minorHAnsi" w:hAnsiTheme="minorHAnsi"/>
            <w:sz w:val="18"/>
            <w:szCs w:val="18"/>
          </w:rPr>
          <w:t>adresu sídla</w:t>
        </w:r>
      </w:ins>
      <w:ins w:id="64" w:author="metodika 14 OIMRK" w:date="2022-09-09T09:21:00Z">
        <w:r w:rsidRPr="000910C0">
          <w:rPr>
            <w:rFonts w:asciiTheme="minorHAnsi" w:hAnsiTheme="minorHAnsi"/>
            <w:sz w:val="18"/>
            <w:szCs w:val="18"/>
          </w:rPr>
          <w:t xml:space="preserve"> užívateľa, ak je súhlas poskytovaný užívateľovi.</w:t>
        </w:r>
      </w:ins>
    </w:p>
  </w:footnote>
  <w:footnote w:id="4">
    <w:p w14:paraId="26C12FED" w14:textId="0889850E" w:rsidR="00690C7E" w:rsidRPr="00690C7E" w:rsidRDefault="00690C7E">
      <w:pPr>
        <w:pStyle w:val="Textpoznmkypodiarou"/>
        <w:rPr>
          <w:rFonts w:asciiTheme="minorHAnsi" w:hAnsiTheme="minorHAnsi"/>
          <w:sz w:val="18"/>
          <w:szCs w:val="18"/>
        </w:rPr>
      </w:pPr>
      <w:ins w:id="82" w:author="metodika 14 OIMRK" w:date="2022-09-07T15:35:00Z">
        <w:r w:rsidRPr="00690C7E">
          <w:rPr>
            <w:rStyle w:val="Odkaznapoznmkupodiarou"/>
            <w:rFonts w:asciiTheme="minorHAnsi" w:hAnsiTheme="minorHAnsi"/>
            <w:sz w:val="18"/>
            <w:szCs w:val="18"/>
          </w:rPr>
          <w:footnoteRef/>
        </w:r>
        <w:r w:rsidRPr="00690C7E">
          <w:rPr>
            <w:rFonts w:asciiTheme="minorHAnsi" w:hAnsiTheme="minorHAnsi"/>
            <w:sz w:val="18"/>
            <w:szCs w:val="18"/>
          </w:rPr>
          <w:t xml:space="preserve"> </w:t>
        </w:r>
      </w:ins>
      <w:ins w:id="83" w:author="metodika 14 OIMRK" w:date="2022-09-07T15:36:00Z">
        <w:r w:rsidRPr="00690C7E">
          <w:rPr>
            <w:rFonts w:asciiTheme="minorHAnsi" w:hAnsiTheme="minorHAnsi"/>
            <w:sz w:val="18"/>
            <w:szCs w:val="18"/>
          </w:rPr>
          <w:t xml:space="preserve">Vypĺňanie jednotlivých kategórií podľa </w:t>
        </w:r>
      </w:ins>
      <w:ins w:id="84" w:author="metodika 14 OIMRK" w:date="2022-09-07T15:37:00Z">
        <w:r w:rsidRPr="00690C7E">
          <w:rPr>
            <w:rFonts w:asciiTheme="minorHAnsi" w:hAnsiTheme="minorHAnsi"/>
            <w:sz w:val="18"/>
            <w:szCs w:val="18"/>
          </w:rPr>
          <w:fldChar w:fldCharType="begin"/>
        </w:r>
        <w:r w:rsidRPr="00690C7E">
          <w:rPr>
            <w:rFonts w:asciiTheme="minorHAnsi" w:hAnsiTheme="minorHAnsi"/>
            <w:sz w:val="18"/>
            <w:szCs w:val="18"/>
            <w:rPrChange w:id="85" w:author="metodika 14 OIMRK" w:date="2022-09-07T15:37:00Z">
              <w:rPr/>
            </w:rPrChange>
          </w:rPr>
          <w:instrText xml:space="preserve"> HYPERLINK "https://partnerskadohoda.gov.sk/metodicke-pokyny-cko-a-uv-sr/" </w:instrText>
        </w:r>
        <w:r w:rsidRPr="00690C7E">
          <w:rPr>
            <w:rFonts w:asciiTheme="minorHAnsi" w:hAnsiTheme="minorHAnsi"/>
            <w:sz w:val="18"/>
            <w:szCs w:val="18"/>
          </w:rPr>
          <w:fldChar w:fldCharType="separate"/>
        </w:r>
        <w:r w:rsidRPr="00690C7E">
          <w:rPr>
            <w:rStyle w:val="Hypertextovprepojenie"/>
            <w:rFonts w:asciiTheme="minorHAnsi" w:hAnsiTheme="minorHAnsi"/>
            <w:sz w:val="18"/>
            <w:szCs w:val="18"/>
          </w:rPr>
          <w:t>prílohy č. 4 Metodického pokynu CKO č. 17</w:t>
        </w:r>
        <w:r w:rsidRPr="00690C7E">
          <w:rPr>
            <w:rFonts w:asciiTheme="minorHAnsi" w:hAnsiTheme="minorHAnsi"/>
            <w:sz w:val="18"/>
            <w:szCs w:val="18"/>
          </w:rPr>
          <w:fldChar w:fldCharType="end"/>
        </w:r>
      </w:ins>
      <w:ins w:id="86" w:author="metodika 14 OIMRK" w:date="2022-09-07T15:54:00Z">
        <w:r w:rsidR="00554158">
          <w:rPr>
            <w:rFonts w:asciiTheme="minorHAnsi" w:hAnsiTheme="minorHAnsi"/>
            <w:sz w:val="18"/>
            <w:szCs w:val="18"/>
          </w:rPr>
          <w:t>.</w:t>
        </w:r>
      </w:ins>
    </w:p>
  </w:footnote>
  <w:footnote w:id="5">
    <w:p w14:paraId="111E14E4" w14:textId="415C7252" w:rsidR="00F92C17" w:rsidRPr="008423F1" w:rsidRDefault="00F92C17" w:rsidP="00F92C17">
      <w:pPr>
        <w:pStyle w:val="Textpoznmkypodiarou"/>
        <w:rPr>
          <w:ins w:id="217" w:author="metodika 14 OIMRK" w:date="2022-09-08T10:27:00Z"/>
          <w:rFonts w:asciiTheme="minorHAnsi" w:hAnsiTheme="minorHAnsi"/>
          <w:sz w:val="18"/>
          <w:szCs w:val="18"/>
        </w:rPr>
      </w:pPr>
      <w:ins w:id="218" w:author="metodika 14 OIMRK" w:date="2022-09-08T10:27:00Z">
        <w:r w:rsidRPr="008423F1">
          <w:rPr>
            <w:rStyle w:val="Odkaznapoznmkupodiarou"/>
            <w:rFonts w:asciiTheme="minorHAnsi" w:hAnsiTheme="minorHAnsi"/>
            <w:sz w:val="18"/>
            <w:szCs w:val="18"/>
          </w:rPr>
          <w:footnoteRef/>
        </w:r>
        <w:r w:rsidRPr="008423F1">
          <w:rPr>
            <w:rFonts w:asciiTheme="minorHAnsi" w:hAnsiTheme="minorHAnsi"/>
            <w:sz w:val="18"/>
            <w:szCs w:val="18"/>
          </w:rPr>
          <w:t xml:space="preserve"> Poskytnutie údaju o znevýhodnení je dobrovoľné, t. j. dotknutá osoba ich nemusí poskytnúť pre potreby projektu.</w:t>
        </w:r>
      </w:ins>
    </w:p>
  </w:footnote>
  <w:footnote w:id="6">
    <w:p w14:paraId="068B939F" w14:textId="5FED03FD" w:rsidR="007D7A10" w:rsidRPr="00690C7E" w:rsidDel="00C56A94" w:rsidRDefault="007D7A10" w:rsidP="00432800">
      <w:pPr>
        <w:pStyle w:val="Textpoznmkypodiarou"/>
        <w:ind w:left="142" w:hanging="142"/>
        <w:jc w:val="both"/>
        <w:rPr>
          <w:del w:id="276" w:author="metodika 14 OIMRK" w:date="2022-09-07T12:05:00Z"/>
          <w:rFonts w:asciiTheme="minorHAnsi" w:hAnsiTheme="minorHAnsi"/>
          <w:sz w:val="16"/>
          <w:szCs w:val="16"/>
        </w:rPr>
      </w:pPr>
      <w:del w:id="277" w:author="metodika 14 OIMRK" w:date="2022-09-07T12:05:00Z">
        <w:r w:rsidRPr="00690C7E" w:rsidDel="00C56A94">
          <w:rPr>
            <w:rStyle w:val="Odkaznapoznmkupodiarou"/>
            <w:rFonts w:asciiTheme="minorHAnsi" w:hAnsiTheme="minorHAnsi"/>
            <w:sz w:val="16"/>
            <w:szCs w:val="16"/>
          </w:rPr>
          <w:footnoteRef/>
        </w:r>
        <w:r w:rsidRPr="00690C7E" w:rsidDel="00C56A94">
          <w:rPr>
            <w:rFonts w:asciiTheme="minorHAnsi" w:hAnsiTheme="minorHAnsi"/>
            <w:sz w:val="16"/>
            <w:szCs w:val="16"/>
          </w:rPr>
          <w:delText xml:space="preserve"> </w:delText>
        </w:r>
        <w:r w:rsidRPr="00690C7E" w:rsidDel="00C56A94">
          <w:rPr>
            <w:rFonts w:asciiTheme="minorHAnsi" w:hAnsiTheme="minorHAnsi" w:cs="Calibri"/>
            <w:sz w:val="16"/>
            <w:szCs w:val="16"/>
          </w:rPr>
          <w:delText>Poskytnutie údaj</w:delText>
        </w:r>
        <w:r w:rsidR="008C2117" w:rsidRPr="00690C7E" w:rsidDel="00C56A94">
          <w:rPr>
            <w:rFonts w:asciiTheme="minorHAnsi" w:hAnsiTheme="minorHAnsi" w:cs="Calibri"/>
            <w:sz w:val="16"/>
            <w:szCs w:val="16"/>
          </w:rPr>
          <w:delText xml:space="preserve">u o znevýhodnení </w:delText>
        </w:r>
        <w:r w:rsidRPr="00690C7E" w:rsidDel="00C56A94">
          <w:rPr>
            <w:rFonts w:asciiTheme="minorHAnsi" w:hAnsiTheme="minorHAnsi" w:cs="Calibri"/>
            <w:sz w:val="16"/>
            <w:szCs w:val="16"/>
          </w:rPr>
          <w:delText>je dobrovoľné, t.</w:delText>
        </w:r>
        <w:r w:rsidR="00CA731E" w:rsidRPr="00690C7E" w:rsidDel="00C56A94">
          <w:rPr>
            <w:rFonts w:asciiTheme="minorHAnsi" w:hAnsiTheme="minorHAnsi" w:cs="Calibri"/>
            <w:sz w:val="16"/>
            <w:szCs w:val="16"/>
          </w:rPr>
          <w:delText xml:space="preserve"> </w:delText>
        </w:r>
        <w:r w:rsidRPr="00690C7E" w:rsidDel="00C56A94">
          <w:rPr>
            <w:rFonts w:asciiTheme="minorHAnsi" w:hAnsiTheme="minorHAnsi" w:cs="Calibri"/>
            <w:sz w:val="16"/>
            <w:szCs w:val="16"/>
          </w:rPr>
          <w:delText xml:space="preserve">j. </w:delText>
        </w:r>
        <w:r w:rsidR="00A033B8" w:rsidRPr="00690C7E" w:rsidDel="00C56A94">
          <w:rPr>
            <w:rFonts w:asciiTheme="minorHAnsi" w:hAnsiTheme="minorHAnsi" w:cs="Calibri"/>
            <w:sz w:val="16"/>
            <w:szCs w:val="16"/>
          </w:rPr>
          <w:delText>dotknutá osoba/</w:delText>
        </w:r>
        <w:r w:rsidRPr="00690C7E" w:rsidDel="00C56A94">
          <w:rPr>
            <w:rFonts w:asciiTheme="minorHAnsi" w:hAnsiTheme="minorHAnsi" w:cs="Calibri"/>
            <w:sz w:val="16"/>
            <w:szCs w:val="16"/>
          </w:rPr>
          <w:delText>užívateľ ich nemusí poskytnúť pre potreby projektu</w:delText>
        </w:r>
        <w:r w:rsidR="00CA731E" w:rsidRPr="00690C7E" w:rsidDel="00C56A94">
          <w:rPr>
            <w:rFonts w:asciiTheme="minorHAnsi" w:hAnsiTheme="minorHAnsi" w:cs="Calibri"/>
            <w:sz w:val="16"/>
            <w:szCs w:val="16"/>
          </w:rPr>
          <w:delText>.</w:delText>
        </w:r>
      </w:del>
    </w:p>
  </w:footnote>
  <w:footnote w:id="7">
    <w:p w14:paraId="7FE5F093" w14:textId="77777777" w:rsidR="00C56A94" w:rsidRPr="00690C7E" w:rsidDel="00BE2400" w:rsidRDefault="00C56A94" w:rsidP="00C56A94">
      <w:pPr>
        <w:pStyle w:val="Textpoznmkypodiarou"/>
        <w:ind w:left="142" w:hanging="142"/>
        <w:jc w:val="both"/>
        <w:rPr>
          <w:ins w:id="308" w:author="metodika 14 OIMRK" w:date="2022-09-07T12:05:00Z"/>
          <w:del w:id="309" w:author="metodika 14 OIMRK" w:date="2022-09-07T12:39:00Z"/>
          <w:rFonts w:asciiTheme="minorHAnsi" w:hAnsiTheme="minorHAnsi"/>
          <w:sz w:val="16"/>
          <w:szCs w:val="16"/>
        </w:rPr>
      </w:pPr>
      <w:ins w:id="310" w:author="metodika 14 OIMRK" w:date="2022-09-07T12:05:00Z">
        <w:del w:id="311" w:author="metodika 14 OIMRK" w:date="2022-09-07T12:39:00Z">
          <w:r w:rsidRPr="00690C7E" w:rsidDel="00BE2400">
            <w:rPr>
              <w:rStyle w:val="Odkaznapoznmkupodiarou"/>
              <w:rFonts w:asciiTheme="minorHAnsi" w:hAnsiTheme="minorHAnsi"/>
              <w:sz w:val="16"/>
              <w:szCs w:val="16"/>
            </w:rPr>
            <w:footnoteRef/>
          </w:r>
          <w:r w:rsidRPr="00690C7E" w:rsidDel="00BE2400">
            <w:rPr>
              <w:rFonts w:asciiTheme="minorHAnsi" w:hAnsiTheme="minorHAnsi"/>
              <w:sz w:val="16"/>
              <w:szCs w:val="16"/>
            </w:rPr>
            <w:delText xml:space="preserve"> </w:delText>
          </w:r>
          <w:r w:rsidRPr="00690C7E" w:rsidDel="00BE2400">
            <w:rPr>
              <w:rFonts w:asciiTheme="minorHAnsi" w:hAnsiTheme="minorHAnsi" w:cs="Calibri"/>
              <w:sz w:val="16"/>
              <w:szCs w:val="16"/>
            </w:rPr>
            <w:delText>Poskytnutie údaju o znevýhodnení je dobrovoľné, t. j. dotknutá osoba/užívateľ ich nemusí poskytnúť pre potreby projektu.</w:delText>
          </w:r>
        </w:del>
      </w:ins>
    </w:p>
  </w:footnote>
  <w:footnote w:id="8">
    <w:p w14:paraId="5B42B69D" w14:textId="0A566A22" w:rsidR="00923DAA" w:rsidRPr="00582773" w:rsidRDefault="00923DAA">
      <w:pPr>
        <w:pStyle w:val="Textpoznmkypodiarou"/>
        <w:rPr>
          <w:rFonts w:asciiTheme="minorHAnsi" w:hAnsiTheme="minorHAnsi"/>
        </w:rPr>
      </w:pPr>
      <w:ins w:id="373" w:author="metodika 14 OIMRK" w:date="2022-09-09T09:41:00Z">
        <w:r w:rsidRPr="00582773">
          <w:rPr>
            <w:rStyle w:val="Odkaznapoznmkupodiarou"/>
            <w:rFonts w:asciiTheme="minorHAnsi" w:hAnsiTheme="minorHAnsi"/>
          </w:rPr>
          <w:footnoteRef/>
        </w:r>
        <w:r w:rsidRPr="00582773">
          <w:rPr>
            <w:rFonts w:asciiTheme="minorHAnsi" w:hAnsiTheme="minorHAnsi"/>
          </w:rPr>
          <w:t xml:space="preserve"> </w:t>
        </w:r>
        <w:r w:rsidRPr="00B75633">
          <w:rPr>
            <w:rFonts w:asciiTheme="minorHAnsi" w:hAnsiTheme="minorHAnsi"/>
            <w:sz w:val="18"/>
            <w:szCs w:val="18"/>
          </w:rPr>
          <w:t>Zákonný zástupca maloletého dieťaťa – matka, otec alebo súdom stanovený kolízny opatrovník.</w:t>
        </w:r>
      </w:ins>
    </w:p>
  </w:footnote>
  <w:footnote w:id="9">
    <w:p w14:paraId="6A40F45B" w14:textId="77777777" w:rsidR="00780D10" w:rsidRPr="00D85707" w:rsidRDefault="00780D10" w:rsidP="00780D10">
      <w:pPr>
        <w:ind w:left="142" w:right="-108" w:hanging="142"/>
        <w:jc w:val="both"/>
        <w:rPr>
          <w:ins w:id="378" w:author="metodika 14 OIMRK" w:date="2022-09-09T09:20:00Z"/>
          <w:rFonts w:asciiTheme="minorHAnsi" w:hAnsiTheme="minorHAnsi" w:cs="Calibri"/>
          <w:sz w:val="18"/>
          <w:szCs w:val="18"/>
        </w:rPr>
      </w:pPr>
      <w:ins w:id="379" w:author="metodika 14 OIMRK" w:date="2022-09-09T09:20:00Z">
        <w:r w:rsidRPr="00690C7E">
          <w:rPr>
            <w:rFonts w:asciiTheme="minorHAnsi" w:hAnsiTheme="minorHAnsi" w:cs="Calibri"/>
            <w:sz w:val="18"/>
            <w:szCs w:val="18"/>
            <w:vertAlign w:val="superscript"/>
          </w:rPr>
          <w:footnoteRef/>
        </w:r>
        <w:r w:rsidRPr="009108E8">
          <w:rPr>
            <w:rFonts w:asciiTheme="minorHAnsi" w:hAnsiTheme="minorHAnsi" w:cs="Calibri"/>
            <w:sz w:val="18"/>
            <w:szCs w:val="18"/>
          </w:rPr>
          <w:t xml:space="preserve"> Uviesť názov prijímateľa, ak je súhlas poskytovaný prijímateľovi; uviesť názov užívateľa, ak je súhlas poskytovaný užívate</w:t>
        </w:r>
        <w:r w:rsidRPr="00D85707">
          <w:rPr>
            <w:rFonts w:asciiTheme="minorHAnsi" w:hAnsiTheme="minorHAnsi" w:cs="Calibri"/>
            <w:sz w:val="18"/>
            <w:szCs w:val="18"/>
          </w:rPr>
          <w:t>ľovi.</w:t>
        </w:r>
      </w:ins>
    </w:p>
  </w:footnote>
  <w:footnote w:id="10">
    <w:p w14:paraId="2B33C36A" w14:textId="2301642C" w:rsidR="00780D10" w:rsidRPr="000910C0" w:rsidRDefault="00780D10" w:rsidP="00780D10">
      <w:pPr>
        <w:pStyle w:val="Textpoznmkypodiarou"/>
        <w:ind w:left="142" w:hanging="142"/>
        <w:jc w:val="both"/>
        <w:rPr>
          <w:ins w:id="387" w:author="metodika 14 OIMRK" w:date="2022-09-09T09:20:00Z"/>
          <w:rFonts w:asciiTheme="minorHAnsi" w:hAnsiTheme="minorHAnsi"/>
          <w:sz w:val="18"/>
          <w:szCs w:val="18"/>
        </w:rPr>
      </w:pPr>
      <w:ins w:id="388" w:author="metodika 14 OIMRK" w:date="2022-09-09T09:20:00Z">
        <w:r w:rsidRPr="000910C0">
          <w:rPr>
            <w:rStyle w:val="Odkaznapoznmkupodiarou"/>
            <w:rFonts w:asciiTheme="minorHAnsi" w:hAnsiTheme="minorHAnsi"/>
            <w:sz w:val="18"/>
            <w:szCs w:val="18"/>
          </w:rPr>
          <w:footnoteRef/>
        </w:r>
        <w:r w:rsidRPr="000910C0">
          <w:rPr>
            <w:rFonts w:asciiTheme="minorHAnsi" w:hAnsiTheme="minorHAnsi"/>
            <w:sz w:val="18"/>
            <w:szCs w:val="18"/>
          </w:rPr>
          <w:t xml:space="preserve"> Uviesť adresu sídla prijímateľa, ak je súhlas poskytovaný prijímateľovi; uviesť </w:t>
        </w:r>
      </w:ins>
      <w:ins w:id="389" w:author="metodika 14 OIMRK" w:date="2022-10-03T13:51:00Z">
        <w:r w:rsidR="003D60F9">
          <w:rPr>
            <w:rFonts w:asciiTheme="minorHAnsi" w:hAnsiTheme="minorHAnsi"/>
            <w:sz w:val="18"/>
            <w:szCs w:val="18"/>
          </w:rPr>
          <w:t>adresu sídla</w:t>
        </w:r>
      </w:ins>
      <w:bookmarkStart w:id="390" w:name="_GoBack"/>
      <w:bookmarkEnd w:id="390"/>
      <w:ins w:id="391" w:author="metodika 14 OIMRK" w:date="2022-09-09T09:20:00Z">
        <w:r w:rsidRPr="000910C0">
          <w:rPr>
            <w:rFonts w:asciiTheme="minorHAnsi" w:hAnsiTheme="minorHAnsi"/>
            <w:sz w:val="18"/>
            <w:szCs w:val="18"/>
          </w:rPr>
          <w:t xml:space="preserve"> užívateľa, ak je súhlas poskytovaný užívateľovi.</w:t>
        </w:r>
      </w:ins>
    </w:p>
  </w:footnote>
  <w:footnote w:id="11">
    <w:p w14:paraId="640E5636" w14:textId="77777777" w:rsidR="005E2EBC" w:rsidRPr="00690C7E" w:rsidRDefault="005E2EBC" w:rsidP="005E2EBC">
      <w:pPr>
        <w:pStyle w:val="Textpoznmkypodiarou"/>
        <w:rPr>
          <w:ins w:id="405" w:author="metodika 14 OIMRK" w:date="2022-09-09T09:12:00Z"/>
          <w:rFonts w:asciiTheme="minorHAnsi" w:hAnsiTheme="minorHAnsi"/>
          <w:sz w:val="18"/>
          <w:szCs w:val="18"/>
        </w:rPr>
      </w:pPr>
      <w:ins w:id="406" w:author="metodika 14 OIMRK" w:date="2022-09-09T09:12:00Z">
        <w:r w:rsidRPr="00690C7E">
          <w:rPr>
            <w:rStyle w:val="Odkaznapoznmkupodiarou"/>
            <w:rFonts w:asciiTheme="minorHAnsi" w:hAnsiTheme="minorHAnsi"/>
            <w:sz w:val="18"/>
            <w:szCs w:val="18"/>
          </w:rPr>
          <w:footnoteRef/>
        </w:r>
        <w:r w:rsidRPr="00690C7E">
          <w:rPr>
            <w:rFonts w:asciiTheme="minorHAnsi" w:hAnsiTheme="minorHAnsi"/>
            <w:sz w:val="18"/>
            <w:szCs w:val="18"/>
          </w:rPr>
          <w:t xml:space="preserve"> Vypĺňanie jednotlivých kategórií podľa </w:t>
        </w:r>
        <w:r w:rsidRPr="00690C7E">
          <w:rPr>
            <w:rFonts w:asciiTheme="minorHAnsi" w:hAnsiTheme="minorHAnsi"/>
            <w:sz w:val="18"/>
            <w:szCs w:val="18"/>
          </w:rPr>
          <w:fldChar w:fldCharType="begin"/>
        </w:r>
        <w:r w:rsidRPr="00F460B3">
          <w:rPr>
            <w:rFonts w:asciiTheme="minorHAnsi" w:hAnsiTheme="minorHAnsi"/>
            <w:sz w:val="18"/>
            <w:szCs w:val="18"/>
          </w:rPr>
          <w:instrText xml:space="preserve"> HYPERLINK "https://partnerskadohoda.gov.sk/metodicke-pokyny-cko-a-uv-sr/" </w:instrText>
        </w:r>
        <w:r w:rsidRPr="00690C7E">
          <w:rPr>
            <w:rFonts w:asciiTheme="minorHAnsi" w:hAnsiTheme="minorHAnsi"/>
            <w:sz w:val="18"/>
            <w:szCs w:val="18"/>
          </w:rPr>
          <w:fldChar w:fldCharType="separate"/>
        </w:r>
        <w:r w:rsidRPr="00690C7E">
          <w:rPr>
            <w:rStyle w:val="Hypertextovprepojenie"/>
            <w:rFonts w:asciiTheme="minorHAnsi" w:hAnsiTheme="minorHAnsi"/>
            <w:sz w:val="18"/>
            <w:szCs w:val="18"/>
          </w:rPr>
          <w:t>prílohy č. 4 Metodického pokynu CKO č. 17</w:t>
        </w:r>
        <w:r w:rsidRPr="00690C7E">
          <w:rPr>
            <w:rFonts w:asciiTheme="minorHAnsi" w:hAnsiTheme="minorHAnsi"/>
            <w:sz w:val="18"/>
            <w:szCs w:val="18"/>
          </w:rPr>
          <w:fldChar w:fldCharType="end"/>
        </w:r>
        <w:r>
          <w:rPr>
            <w:rFonts w:asciiTheme="minorHAnsi" w:hAnsiTheme="minorHAnsi"/>
            <w:sz w:val="18"/>
            <w:szCs w:val="18"/>
          </w:rPr>
          <w:t>.</w:t>
        </w:r>
      </w:ins>
    </w:p>
  </w:footnote>
  <w:footnote w:id="12">
    <w:p w14:paraId="5DD6A261" w14:textId="12F11A5A" w:rsidR="00131DC1" w:rsidDel="005E2EBC" w:rsidRDefault="00131DC1" w:rsidP="00B958E1">
      <w:pPr>
        <w:pStyle w:val="Textpoznmkypodiarou"/>
        <w:jc w:val="both"/>
        <w:rPr>
          <w:del w:id="428" w:author="metodika 14 OIMRK" w:date="2022-09-09T09:12:00Z"/>
        </w:rPr>
      </w:pPr>
      <w:del w:id="429" w:author="metodika 14 OIMRK" w:date="2022-09-09T09:12:00Z">
        <w:r w:rsidDel="005E2EBC">
          <w:rPr>
            <w:rStyle w:val="Odkaznapoznmkupodiarou"/>
          </w:rPr>
          <w:footnoteRef/>
        </w:r>
        <w:r w:rsidDel="005E2EBC">
          <w:delText xml:space="preserve"> </w:delText>
        </w:r>
        <w:r w:rsidRPr="00275A34" w:rsidDel="005E2EBC">
          <w:rPr>
            <w:rFonts w:ascii="Calibri" w:hAnsi="Calibri" w:cs="Calibri"/>
            <w:sz w:val="18"/>
          </w:rPr>
          <w:delText>Poskytnutie</w:delText>
        </w:r>
        <w:r w:rsidRPr="00EA7257" w:rsidDel="005E2EBC">
          <w:rPr>
            <w:rFonts w:ascii="Calibri" w:hAnsi="Calibri" w:cs="Calibri"/>
            <w:sz w:val="18"/>
          </w:rPr>
          <w:delText xml:space="preserve"> údaj</w:delText>
        </w:r>
        <w:r w:rsidR="008C2117" w:rsidDel="005E2EBC">
          <w:rPr>
            <w:rFonts w:ascii="Calibri" w:hAnsi="Calibri" w:cs="Calibri"/>
            <w:sz w:val="18"/>
          </w:rPr>
          <w:delText>u</w:delText>
        </w:r>
        <w:r w:rsidRPr="00EA7257" w:rsidDel="005E2EBC">
          <w:rPr>
            <w:rFonts w:ascii="Calibri" w:hAnsi="Calibri" w:cs="Calibri"/>
            <w:sz w:val="18"/>
          </w:rPr>
          <w:delText xml:space="preserve"> </w:delText>
        </w:r>
        <w:r w:rsidR="008C2117" w:rsidDel="005E2EBC">
          <w:rPr>
            <w:rFonts w:ascii="Calibri" w:hAnsi="Calibri" w:cs="Calibri"/>
            <w:sz w:val="18"/>
          </w:rPr>
          <w:delText>o</w:delText>
        </w:r>
        <w:r w:rsidR="00A033B8" w:rsidDel="005E2EBC">
          <w:rPr>
            <w:rFonts w:ascii="Calibri" w:hAnsi="Calibri" w:cs="Calibri"/>
            <w:sz w:val="18"/>
          </w:rPr>
          <w:delText> </w:delText>
        </w:r>
        <w:r w:rsidR="008C2117" w:rsidDel="005E2EBC">
          <w:rPr>
            <w:rFonts w:ascii="Calibri" w:hAnsi="Calibri" w:cs="Calibri"/>
            <w:sz w:val="18"/>
          </w:rPr>
          <w:delText>znevýhodnení</w:delText>
        </w:r>
        <w:r w:rsidR="00A6104F" w:rsidDel="005E2EBC">
          <w:rPr>
            <w:rFonts w:ascii="Calibri" w:hAnsi="Calibri" w:cs="Calibri"/>
            <w:sz w:val="18"/>
          </w:rPr>
          <w:delText xml:space="preserve"> </w:delText>
        </w:r>
        <w:r w:rsidRPr="00EA7257" w:rsidDel="005E2EBC">
          <w:rPr>
            <w:rFonts w:ascii="Calibri" w:hAnsi="Calibri" w:cs="Calibri"/>
            <w:sz w:val="18"/>
          </w:rPr>
          <w:delText>je dobrovoľné, t.</w:delText>
        </w:r>
        <w:r w:rsidR="00CA731E" w:rsidDel="005E2EBC">
          <w:rPr>
            <w:rFonts w:ascii="Calibri" w:hAnsi="Calibri" w:cs="Calibri"/>
            <w:sz w:val="18"/>
          </w:rPr>
          <w:delText xml:space="preserve"> </w:delText>
        </w:r>
        <w:r w:rsidRPr="00EA7257" w:rsidDel="005E2EBC">
          <w:rPr>
            <w:rFonts w:ascii="Calibri" w:hAnsi="Calibri" w:cs="Calibri"/>
            <w:sz w:val="18"/>
          </w:rPr>
          <w:delText xml:space="preserve">j. </w:delText>
        </w:r>
        <w:r w:rsidR="00A033B8" w:rsidDel="005E2EBC">
          <w:rPr>
            <w:rFonts w:ascii="Calibri" w:hAnsi="Calibri" w:cs="Calibri"/>
            <w:sz w:val="18"/>
          </w:rPr>
          <w:delText>zákonný zástupca dotknutej osoby/</w:delText>
        </w:r>
        <w:r w:rsidRPr="00EA7257" w:rsidDel="005E2EBC">
          <w:rPr>
            <w:rFonts w:ascii="Calibri" w:hAnsi="Calibri" w:cs="Calibri"/>
            <w:sz w:val="18"/>
          </w:rPr>
          <w:delText>užívateľ</w:delText>
        </w:r>
        <w:r w:rsidR="00A033B8" w:rsidDel="005E2EBC">
          <w:rPr>
            <w:rFonts w:ascii="Calibri" w:hAnsi="Calibri" w:cs="Calibri"/>
            <w:sz w:val="18"/>
          </w:rPr>
          <w:delText>a</w:delText>
        </w:r>
        <w:r w:rsidRPr="00EA7257" w:rsidDel="005E2EBC">
          <w:rPr>
            <w:rFonts w:ascii="Calibri" w:hAnsi="Calibri" w:cs="Calibri"/>
            <w:sz w:val="18"/>
          </w:rPr>
          <w:delText xml:space="preserve"> ich nemusí poskytnúť pre potreby projektu</w:delText>
        </w:r>
        <w:r w:rsidR="00CA731E" w:rsidDel="005E2EBC">
          <w:rPr>
            <w:rFonts w:ascii="Calibri" w:hAnsi="Calibri" w:cs="Calibri"/>
            <w:sz w:val="18"/>
          </w:rPr>
          <w:delText>.</w:delText>
        </w:r>
      </w:del>
    </w:p>
  </w:footnote>
  <w:footnote w:id="13">
    <w:p w14:paraId="4517013C" w14:textId="77777777" w:rsidR="005E2EBC" w:rsidRPr="008423F1" w:rsidRDefault="005E2EBC" w:rsidP="005E2EBC">
      <w:pPr>
        <w:pStyle w:val="Textpoznmkypodiarou"/>
        <w:rPr>
          <w:ins w:id="540" w:author="metodika 14 OIMRK" w:date="2022-09-09T09:13:00Z"/>
          <w:rFonts w:asciiTheme="minorHAnsi" w:hAnsiTheme="minorHAnsi"/>
          <w:sz w:val="18"/>
          <w:szCs w:val="18"/>
        </w:rPr>
      </w:pPr>
      <w:ins w:id="541" w:author="metodika 14 OIMRK" w:date="2022-09-09T09:13:00Z">
        <w:r w:rsidRPr="008423F1">
          <w:rPr>
            <w:rStyle w:val="Odkaznapoznmkupodiarou"/>
            <w:rFonts w:asciiTheme="minorHAnsi" w:hAnsiTheme="minorHAnsi"/>
            <w:sz w:val="18"/>
            <w:szCs w:val="18"/>
          </w:rPr>
          <w:footnoteRef/>
        </w:r>
        <w:r w:rsidRPr="008423F1">
          <w:rPr>
            <w:rFonts w:asciiTheme="minorHAnsi" w:hAnsiTheme="minorHAnsi"/>
            <w:sz w:val="18"/>
            <w:szCs w:val="18"/>
          </w:rPr>
          <w:t xml:space="preserve"> Poskytnutie údaju o znevýhodnení je dobrovoľné, t. j. dotknutá osoba ich nemusí poskytnúť pre potreby projektu.</w:t>
        </w:r>
      </w:ins>
    </w:p>
  </w:footnote>
  <w:footnote w:id="14">
    <w:p w14:paraId="3B4EF5B7" w14:textId="3998C41B" w:rsidR="00131DC1" w:rsidDel="00843E79" w:rsidRDefault="00131DC1">
      <w:pPr>
        <w:pStyle w:val="Textpoznmkypodiarou"/>
        <w:rPr>
          <w:del w:id="571" w:author="metodika 14 OIMRK" w:date="2022-09-09T09:25:00Z"/>
        </w:rPr>
      </w:pPr>
      <w:del w:id="572" w:author="metodika 14 OIMRK" w:date="2022-09-09T09:25:00Z">
        <w:r w:rsidDel="00843E79">
          <w:rPr>
            <w:rStyle w:val="Odkaznapoznmkupodiarou"/>
          </w:rPr>
          <w:footnoteRef/>
        </w:r>
        <w:r w:rsidDel="00843E79">
          <w:delText xml:space="preserve"> </w:delText>
        </w:r>
        <w:r w:rsidDel="00843E79">
          <w:rPr>
            <w:rFonts w:ascii="Calibri" w:hAnsi="Calibri" w:cs="Calibri"/>
            <w:sz w:val="18"/>
          </w:rPr>
          <w:delText>Zákonný zástupca maloletého dieťaťa – matk</w:delText>
        </w:r>
        <w:r w:rsidR="00362C80" w:rsidDel="00843E79">
          <w:rPr>
            <w:rFonts w:ascii="Calibri" w:hAnsi="Calibri" w:cs="Calibri"/>
            <w:sz w:val="18"/>
          </w:rPr>
          <w:delText>a</w:delText>
        </w:r>
        <w:r w:rsidDel="00843E79">
          <w:rPr>
            <w:rFonts w:ascii="Calibri" w:hAnsi="Calibri" w:cs="Calibri"/>
            <w:sz w:val="18"/>
          </w:rPr>
          <w:delText>, otec alebo súdom stanovený kolízny opatrovník</w:delText>
        </w:r>
        <w:r w:rsidR="00CA731E" w:rsidDel="00843E79">
          <w:rPr>
            <w:rFonts w:ascii="Calibri" w:hAnsi="Calibri" w:cs="Calibri"/>
            <w:sz w:val="18"/>
          </w:rPr>
          <w:delText>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11FEC" w14:textId="246F553C" w:rsidR="00703471" w:rsidRDefault="00E04866" w:rsidP="00A0286B">
    <w:pPr>
      <w:pStyle w:val="Hlavika"/>
      <w:rPr>
        <w:ins w:id="610" w:author="metodika 14 OIMRK" w:date="2022-09-08T10:34:00Z"/>
        <w:noProof/>
        <w:sz w:val="16"/>
        <w:szCs w:val="16"/>
        <w:lang w:eastAsia="sk-SK"/>
      </w:rPr>
    </w:pPr>
    <w:r w:rsidRPr="00520A0D">
      <w:rPr>
        <w:noProof/>
        <w:sz w:val="16"/>
        <w:szCs w:val="16"/>
        <w:lang w:eastAsia="sk-SK"/>
      </w:rPr>
      <w:drawing>
        <wp:inline distT="0" distB="0" distL="0" distR="0" wp14:anchorId="2C990CC4" wp14:editId="3A2D7604">
          <wp:extent cx="5762625" cy="409575"/>
          <wp:effectExtent l="0" t="0" r="9525" b="952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25B26A" w14:textId="77777777" w:rsidR="00892AAC" w:rsidRDefault="00892AAC" w:rsidP="006136D3">
    <w:pPr>
      <w:pStyle w:val="Hlavika"/>
      <w:jc w:val="center"/>
      <w:rPr>
        <w:noProof/>
        <w:sz w:val="16"/>
        <w:szCs w:val="16"/>
        <w:lang w:eastAsia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C6E"/>
    <w:multiLevelType w:val="hybridMultilevel"/>
    <w:tmpl w:val="C8E0CF0E"/>
    <w:lvl w:ilvl="0" w:tplc="8E5CC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etodika 14 OIMRK">
    <w15:presenceInfo w15:providerId="None" w15:userId="metodika 14 OIM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444F"/>
    <w:rsid w:val="00024DCA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66C5"/>
    <w:rsid w:val="00077A32"/>
    <w:rsid w:val="00081090"/>
    <w:rsid w:val="0008375B"/>
    <w:rsid w:val="00083F90"/>
    <w:rsid w:val="00085798"/>
    <w:rsid w:val="00086A09"/>
    <w:rsid w:val="00086C11"/>
    <w:rsid w:val="00087867"/>
    <w:rsid w:val="00087E31"/>
    <w:rsid w:val="00090506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09B6"/>
    <w:rsid w:val="000D29B1"/>
    <w:rsid w:val="000D37A3"/>
    <w:rsid w:val="000D5EE0"/>
    <w:rsid w:val="000E0A28"/>
    <w:rsid w:val="000E0B7B"/>
    <w:rsid w:val="000E10ED"/>
    <w:rsid w:val="000E264C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1DC1"/>
    <w:rsid w:val="00132ACC"/>
    <w:rsid w:val="00135332"/>
    <w:rsid w:val="00140FAC"/>
    <w:rsid w:val="001410BA"/>
    <w:rsid w:val="0014115F"/>
    <w:rsid w:val="001416F3"/>
    <w:rsid w:val="00144BCD"/>
    <w:rsid w:val="00145D5F"/>
    <w:rsid w:val="00146571"/>
    <w:rsid w:val="0015472F"/>
    <w:rsid w:val="001548DB"/>
    <w:rsid w:val="0016469D"/>
    <w:rsid w:val="001650EE"/>
    <w:rsid w:val="00170B79"/>
    <w:rsid w:val="001755E2"/>
    <w:rsid w:val="0017653E"/>
    <w:rsid w:val="00180A6F"/>
    <w:rsid w:val="00181C07"/>
    <w:rsid w:val="00181FCD"/>
    <w:rsid w:val="0018450A"/>
    <w:rsid w:val="00186E79"/>
    <w:rsid w:val="00187F75"/>
    <w:rsid w:val="00191AF6"/>
    <w:rsid w:val="001948C2"/>
    <w:rsid w:val="001976B6"/>
    <w:rsid w:val="001A075D"/>
    <w:rsid w:val="001A1506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4BE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6B22"/>
    <w:rsid w:val="001F7887"/>
    <w:rsid w:val="002032B0"/>
    <w:rsid w:val="00206090"/>
    <w:rsid w:val="002148C6"/>
    <w:rsid w:val="00216EEA"/>
    <w:rsid w:val="0022042B"/>
    <w:rsid w:val="00221E49"/>
    <w:rsid w:val="002226F5"/>
    <w:rsid w:val="00222BB6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2C02"/>
    <w:rsid w:val="00274294"/>
    <w:rsid w:val="00274C77"/>
    <w:rsid w:val="00274CAE"/>
    <w:rsid w:val="00275464"/>
    <w:rsid w:val="002760AC"/>
    <w:rsid w:val="00277608"/>
    <w:rsid w:val="00277BED"/>
    <w:rsid w:val="002810FA"/>
    <w:rsid w:val="0028132B"/>
    <w:rsid w:val="002817B7"/>
    <w:rsid w:val="00281D17"/>
    <w:rsid w:val="0028274F"/>
    <w:rsid w:val="00283C37"/>
    <w:rsid w:val="00285077"/>
    <w:rsid w:val="00285133"/>
    <w:rsid w:val="00286141"/>
    <w:rsid w:val="002879E7"/>
    <w:rsid w:val="002910B9"/>
    <w:rsid w:val="00293106"/>
    <w:rsid w:val="002A464E"/>
    <w:rsid w:val="002A4907"/>
    <w:rsid w:val="002B1153"/>
    <w:rsid w:val="002B6D2F"/>
    <w:rsid w:val="002B6D4D"/>
    <w:rsid w:val="002B71CC"/>
    <w:rsid w:val="002B7A4E"/>
    <w:rsid w:val="002C05AF"/>
    <w:rsid w:val="002C139C"/>
    <w:rsid w:val="002C26CF"/>
    <w:rsid w:val="002C5482"/>
    <w:rsid w:val="002C62EC"/>
    <w:rsid w:val="002C6D43"/>
    <w:rsid w:val="002C75FF"/>
    <w:rsid w:val="002D0882"/>
    <w:rsid w:val="002D77AB"/>
    <w:rsid w:val="002E06A3"/>
    <w:rsid w:val="002E0BF1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B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34D2"/>
    <w:rsid w:val="0034448F"/>
    <w:rsid w:val="00346722"/>
    <w:rsid w:val="00351A61"/>
    <w:rsid w:val="00352714"/>
    <w:rsid w:val="00355584"/>
    <w:rsid w:val="003617A5"/>
    <w:rsid w:val="00362C80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0DFF"/>
    <w:rsid w:val="003839D2"/>
    <w:rsid w:val="00384563"/>
    <w:rsid w:val="00385D8B"/>
    <w:rsid w:val="00386360"/>
    <w:rsid w:val="00386377"/>
    <w:rsid w:val="003870EB"/>
    <w:rsid w:val="003873AE"/>
    <w:rsid w:val="003876ED"/>
    <w:rsid w:val="003A2C8B"/>
    <w:rsid w:val="003A32BE"/>
    <w:rsid w:val="003A5F0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60F9"/>
    <w:rsid w:val="003D788C"/>
    <w:rsid w:val="003E0542"/>
    <w:rsid w:val="003E1516"/>
    <w:rsid w:val="003E3BB2"/>
    <w:rsid w:val="003E41D6"/>
    <w:rsid w:val="003E440A"/>
    <w:rsid w:val="003F129E"/>
    <w:rsid w:val="003F30A0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800"/>
    <w:rsid w:val="00432BEF"/>
    <w:rsid w:val="0043493C"/>
    <w:rsid w:val="00435568"/>
    <w:rsid w:val="0043621D"/>
    <w:rsid w:val="0044164C"/>
    <w:rsid w:val="00443C89"/>
    <w:rsid w:val="00443F39"/>
    <w:rsid w:val="00446147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956B2"/>
    <w:rsid w:val="004A03C3"/>
    <w:rsid w:val="004A25E0"/>
    <w:rsid w:val="004A4A99"/>
    <w:rsid w:val="004A5A8F"/>
    <w:rsid w:val="004A6229"/>
    <w:rsid w:val="004B0415"/>
    <w:rsid w:val="004B1F32"/>
    <w:rsid w:val="004B2C87"/>
    <w:rsid w:val="004B31C1"/>
    <w:rsid w:val="004B5D3C"/>
    <w:rsid w:val="004B619F"/>
    <w:rsid w:val="004B6B09"/>
    <w:rsid w:val="004B7634"/>
    <w:rsid w:val="004C0519"/>
    <w:rsid w:val="004C37BC"/>
    <w:rsid w:val="004C3E6D"/>
    <w:rsid w:val="004C3EFD"/>
    <w:rsid w:val="004C5D26"/>
    <w:rsid w:val="004C77DB"/>
    <w:rsid w:val="004D0058"/>
    <w:rsid w:val="004D2D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8E5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1714"/>
    <w:rsid w:val="00542925"/>
    <w:rsid w:val="0055086C"/>
    <w:rsid w:val="00552B67"/>
    <w:rsid w:val="005532A6"/>
    <w:rsid w:val="0055362A"/>
    <w:rsid w:val="00554158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773"/>
    <w:rsid w:val="00582A28"/>
    <w:rsid w:val="00582F65"/>
    <w:rsid w:val="00583442"/>
    <w:rsid w:val="00584112"/>
    <w:rsid w:val="005850CA"/>
    <w:rsid w:val="00596783"/>
    <w:rsid w:val="00597E87"/>
    <w:rsid w:val="005A046A"/>
    <w:rsid w:val="005A234B"/>
    <w:rsid w:val="005A2FB8"/>
    <w:rsid w:val="005A3FE6"/>
    <w:rsid w:val="005A4020"/>
    <w:rsid w:val="005A52CD"/>
    <w:rsid w:val="005A52FA"/>
    <w:rsid w:val="005B17F3"/>
    <w:rsid w:val="005B2641"/>
    <w:rsid w:val="005B285F"/>
    <w:rsid w:val="005B3527"/>
    <w:rsid w:val="005B35E5"/>
    <w:rsid w:val="005B6455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2EBC"/>
    <w:rsid w:val="005E3AB6"/>
    <w:rsid w:val="005E615A"/>
    <w:rsid w:val="005E6441"/>
    <w:rsid w:val="005E76DE"/>
    <w:rsid w:val="005F2AF0"/>
    <w:rsid w:val="005F2B51"/>
    <w:rsid w:val="005F3500"/>
    <w:rsid w:val="005F36DB"/>
    <w:rsid w:val="005F5345"/>
    <w:rsid w:val="005F537D"/>
    <w:rsid w:val="005F550C"/>
    <w:rsid w:val="0060417A"/>
    <w:rsid w:val="00605C23"/>
    <w:rsid w:val="00606D53"/>
    <w:rsid w:val="0060721F"/>
    <w:rsid w:val="00610374"/>
    <w:rsid w:val="00611AAE"/>
    <w:rsid w:val="00611C79"/>
    <w:rsid w:val="0061286D"/>
    <w:rsid w:val="006136D3"/>
    <w:rsid w:val="006204BC"/>
    <w:rsid w:val="006258AA"/>
    <w:rsid w:val="00627583"/>
    <w:rsid w:val="00631FB5"/>
    <w:rsid w:val="00632A62"/>
    <w:rsid w:val="006348DE"/>
    <w:rsid w:val="00634DB3"/>
    <w:rsid w:val="00636CD3"/>
    <w:rsid w:val="0063794C"/>
    <w:rsid w:val="006416BA"/>
    <w:rsid w:val="00641950"/>
    <w:rsid w:val="0064295F"/>
    <w:rsid w:val="00646474"/>
    <w:rsid w:val="0064694A"/>
    <w:rsid w:val="00650559"/>
    <w:rsid w:val="00651979"/>
    <w:rsid w:val="0065224D"/>
    <w:rsid w:val="0065394E"/>
    <w:rsid w:val="00654E16"/>
    <w:rsid w:val="00655FB4"/>
    <w:rsid w:val="006563EF"/>
    <w:rsid w:val="0065711F"/>
    <w:rsid w:val="006619A2"/>
    <w:rsid w:val="00663673"/>
    <w:rsid w:val="00664073"/>
    <w:rsid w:val="0066482E"/>
    <w:rsid w:val="0066614F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0C7E"/>
    <w:rsid w:val="006921D7"/>
    <w:rsid w:val="006928CD"/>
    <w:rsid w:val="00694666"/>
    <w:rsid w:val="006952BF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981"/>
    <w:rsid w:val="006D251B"/>
    <w:rsid w:val="006D2B89"/>
    <w:rsid w:val="006D3D20"/>
    <w:rsid w:val="006D429F"/>
    <w:rsid w:val="006D486E"/>
    <w:rsid w:val="006D625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1799A"/>
    <w:rsid w:val="007228E4"/>
    <w:rsid w:val="0072363D"/>
    <w:rsid w:val="00726058"/>
    <w:rsid w:val="00727DCD"/>
    <w:rsid w:val="00732F5B"/>
    <w:rsid w:val="00734033"/>
    <w:rsid w:val="00734F12"/>
    <w:rsid w:val="00736952"/>
    <w:rsid w:val="0074112E"/>
    <w:rsid w:val="007419C5"/>
    <w:rsid w:val="00742AA0"/>
    <w:rsid w:val="0074573A"/>
    <w:rsid w:val="007517D3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1E39"/>
    <w:rsid w:val="007737FA"/>
    <w:rsid w:val="00774512"/>
    <w:rsid w:val="007759D5"/>
    <w:rsid w:val="0078029A"/>
    <w:rsid w:val="00780D10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11C7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14A6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05BC1"/>
    <w:rsid w:val="00805D8C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8E6"/>
    <w:rsid w:val="00841865"/>
    <w:rsid w:val="00842422"/>
    <w:rsid w:val="00842A16"/>
    <w:rsid w:val="00842B64"/>
    <w:rsid w:val="00842FE5"/>
    <w:rsid w:val="008434EA"/>
    <w:rsid w:val="00843E79"/>
    <w:rsid w:val="0085046E"/>
    <w:rsid w:val="00853DC8"/>
    <w:rsid w:val="00856E71"/>
    <w:rsid w:val="00863754"/>
    <w:rsid w:val="00864699"/>
    <w:rsid w:val="008649BE"/>
    <w:rsid w:val="00867962"/>
    <w:rsid w:val="00871F99"/>
    <w:rsid w:val="0087308C"/>
    <w:rsid w:val="00874EB3"/>
    <w:rsid w:val="0087515A"/>
    <w:rsid w:val="0087718F"/>
    <w:rsid w:val="008778E4"/>
    <w:rsid w:val="0088182A"/>
    <w:rsid w:val="00883C5E"/>
    <w:rsid w:val="00886CF6"/>
    <w:rsid w:val="00890C07"/>
    <w:rsid w:val="00890EEE"/>
    <w:rsid w:val="00891BB5"/>
    <w:rsid w:val="00891BD6"/>
    <w:rsid w:val="008926AA"/>
    <w:rsid w:val="00892786"/>
    <w:rsid w:val="00892AAC"/>
    <w:rsid w:val="00893502"/>
    <w:rsid w:val="00894C7F"/>
    <w:rsid w:val="00895B3A"/>
    <w:rsid w:val="00896944"/>
    <w:rsid w:val="008A082D"/>
    <w:rsid w:val="008A107F"/>
    <w:rsid w:val="008A1BBE"/>
    <w:rsid w:val="008A30C9"/>
    <w:rsid w:val="008A4CDE"/>
    <w:rsid w:val="008A4D33"/>
    <w:rsid w:val="008A7281"/>
    <w:rsid w:val="008B154A"/>
    <w:rsid w:val="008B6154"/>
    <w:rsid w:val="008B6B1F"/>
    <w:rsid w:val="008C17AD"/>
    <w:rsid w:val="008C1917"/>
    <w:rsid w:val="008C2117"/>
    <w:rsid w:val="008C4BC2"/>
    <w:rsid w:val="008C51DE"/>
    <w:rsid w:val="008C5BF1"/>
    <w:rsid w:val="008C65A7"/>
    <w:rsid w:val="008D4002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6ED1"/>
    <w:rsid w:val="00906C8D"/>
    <w:rsid w:val="009078E6"/>
    <w:rsid w:val="00910251"/>
    <w:rsid w:val="009108E8"/>
    <w:rsid w:val="00911F94"/>
    <w:rsid w:val="0091345A"/>
    <w:rsid w:val="0092318F"/>
    <w:rsid w:val="00923DAA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250"/>
    <w:rsid w:val="00945860"/>
    <w:rsid w:val="0094590D"/>
    <w:rsid w:val="00947BF7"/>
    <w:rsid w:val="00952118"/>
    <w:rsid w:val="00953CE8"/>
    <w:rsid w:val="0095483A"/>
    <w:rsid w:val="00955C3D"/>
    <w:rsid w:val="009561D2"/>
    <w:rsid w:val="009573E4"/>
    <w:rsid w:val="00957888"/>
    <w:rsid w:val="00961127"/>
    <w:rsid w:val="00961285"/>
    <w:rsid w:val="009630EE"/>
    <w:rsid w:val="00964F84"/>
    <w:rsid w:val="00967269"/>
    <w:rsid w:val="00971B6C"/>
    <w:rsid w:val="0097272F"/>
    <w:rsid w:val="009730DA"/>
    <w:rsid w:val="00973ECA"/>
    <w:rsid w:val="00983F50"/>
    <w:rsid w:val="009869C6"/>
    <w:rsid w:val="0098798E"/>
    <w:rsid w:val="00990A0D"/>
    <w:rsid w:val="00997945"/>
    <w:rsid w:val="009A14E3"/>
    <w:rsid w:val="009A63A7"/>
    <w:rsid w:val="009A73C0"/>
    <w:rsid w:val="009B01E1"/>
    <w:rsid w:val="009B0AFE"/>
    <w:rsid w:val="009B1A3B"/>
    <w:rsid w:val="009B7251"/>
    <w:rsid w:val="009B7C37"/>
    <w:rsid w:val="009C1B4A"/>
    <w:rsid w:val="009C3D01"/>
    <w:rsid w:val="009C7BA6"/>
    <w:rsid w:val="009D1544"/>
    <w:rsid w:val="009D3A28"/>
    <w:rsid w:val="009E1290"/>
    <w:rsid w:val="009E3611"/>
    <w:rsid w:val="009E3653"/>
    <w:rsid w:val="009E3ABC"/>
    <w:rsid w:val="009E3B10"/>
    <w:rsid w:val="009E3DDC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33B8"/>
    <w:rsid w:val="00A06E3D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23CB"/>
    <w:rsid w:val="00A43AD3"/>
    <w:rsid w:val="00A525D4"/>
    <w:rsid w:val="00A52E4B"/>
    <w:rsid w:val="00A541BE"/>
    <w:rsid w:val="00A54731"/>
    <w:rsid w:val="00A6104F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7E6E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5E89"/>
    <w:rsid w:val="00AC6EA3"/>
    <w:rsid w:val="00AC747F"/>
    <w:rsid w:val="00AC76A0"/>
    <w:rsid w:val="00AD1D7D"/>
    <w:rsid w:val="00AD3EC5"/>
    <w:rsid w:val="00AD4AC0"/>
    <w:rsid w:val="00AD6BF8"/>
    <w:rsid w:val="00AD7EDA"/>
    <w:rsid w:val="00AE0F5F"/>
    <w:rsid w:val="00AE29C7"/>
    <w:rsid w:val="00AE5194"/>
    <w:rsid w:val="00AE5774"/>
    <w:rsid w:val="00AE6098"/>
    <w:rsid w:val="00AE617A"/>
    <w:rsid w:val="00AE7FFB"/>
    <w:rsid w:val="00AF5C1F"/>
    <w:rsid w:val="00AF7328"/>
    <w:rsid w:val="00B01113"/>
    <w:rsid w:val="00B01C97"/>
    <w:rsid w:val="00B04133"/>
    <w:rsid w:val="00B0546B"/>
    <w:rsid w:val="00B14D0B"/>
    <w:rsid w:val="00B14F8C"/>
    <w:rsid w:val="00B16D75"/>
    <w:rsid w:val="00B21211"/>
    <w:rsid w:val="00B21A4D"/>
    <w:rsid w:val="00B22997"/>
    <w:rsid w:val="00B22ADB"/>
    <w:rsid w:val="00B23D6B"/>
    <w:rsid w:val="00B23E98"/>
    <w:rsid w:val="00B24F35"/>
    <w:rsid w:val="00B25CEB"/>
    <w:rsid w:val="00B308ED"/>
    <w:rsid w:val="00B33B81"/>
    <w:rsid w:val="00B33F19"/>
    <w:rsid w:val="00B3431B"/>
    <w:rsid w:val="00B43502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633"/>
    <w:rsid w:val="00B7582F"/>
    <w:rsid w:val="00B75930"/>
    <w:rsid w:val="00B803FA"/>
    <w:rsid w:val="00B80F5A"/>
    <w:rsid w:val="00B84164"/>
    <w:rsid w:val="00B85C3A"/>
    <w:rsid w:val="00B85CE5"/>
    <w:rsid w:val="00B86752"/>
    <w:rsid w:val="00B91F74"/>
    <w:rsid w:val="00B922CA"/>
    <w:rsid w:val="00B92EDC"/>
    <w:rsid w:val="00B9371B"/>
    <w:rsid w:val="00B94A3B"/>
    <w:rsid w:val="00B958E1"/>
    <w:rsid w:val="00B96899"/>
    <w:rsid w:val="00B96BC2"/>
    <w:rsid w:val="00BA1468"/>
    <w:rsid w:val="00BA2F85"/>
    <w:rsid w:val="00BA3EB0"/>
    <w:rsid w:val="00BA443F"/>
    <w:rsid w:val="00BA47F5"/>
    <w:rsid w:val="00BA4ED6"/>
    <w:rsid w:val="00BB1768"/>
    <w:rsid w:val="00BB1D2C"/>
    <w:rsid w:val="00BB254A"/>
    <w:rsid w:val="00BB54C4"/>
    <w:rsid w:val="00BC4DFB"/>
    <w:rsid w:val="00BD11CE"/>
    <w:rsid w:val="00BD15BE"/>
    <w:rsid w:val="00BD182F"/>
    <w:rsid w:val="00BE0395"/>
    <w:rsid w:val="00BE1F5C"/>
    <w:rsid w:val="00BE2400"/>
    <w:rsid w:val="00BE3094"/>
    <w:rsid w:val="00BE4BC1"/>
    <w:rsid w:val="00BF42F3"/>
    <w:rsid w:val="00BF580D"/>
    <w:rsid w:val="00C00FC4"/>
    <w:rsid w:val="00C02ADC"/>
    <w:rsid w:val="00C05457"/>
    <w:rsid w:val="00C060B5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A94"/>
    <w:rsid w:val="00C56F31"/>
    <w:rsid w:val="00C61C38"/>
    <w:rsid w:val="00C63975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C9E"/>
    <w:rsid w:val="00C77E0C"/>
    <w:rsid w:val="00C81C4F"/>
    <w:rsid w:val="00C827DA"/>
    <w:rsid w:val="00C8367A"/>
    <w:rsid w:val="00C84B0C"/>
    <w:rsid w:val="00C851FF"/>
    <w:rsid w:val="00C87648"/>
    <w:rsid w:val="00C90074"/>
    <w:rsid w:val="00C90241"/>
    <w:rsid w:val="00C920C5"/>
    <w:rsid w:val="00C92D90"/>
    <w:rsid w:val="00C92FCF"/>
    <w:rsid w:val="00C95189"/>
    <w:rsid w:val="00C95AF4"/>
    <w:rsid w:val="00C97A47"/>
    <w:rsid w:val="00CA4A37"/>
    <w:rsid w:val="00CA731E"/>
    <w:rsid w:val="00CA7F01"/>
    <w:rsid w:val="00CB3F75"/>
    <w:rsid w:val="00CB6BE7"/>
    <w:rsid w:val="00CB7865"/>
    <w:rsid w:val="00CC007A"/>
    <w:rsid w:val="00CC2B07"/>
    <w:rsid w:val="00CC3254"/>
    <w:rsid w:val="00CC63C1"/>
    <w:rsid w:val="00CC6842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E14"/>
    <w:rsid w:val="00CF6EDA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171FD"/>
    <w:rsid w:val="00D21BA0"/>
    <w:rsid w:val="00D24014"/>
    <w:rsid w:val="00D246D2"/>
    <w:rsid w:val="00D25549"/>
    <w:rsid w:val="00D25E1A"/>
    <w:rsid w:val="00D30D34"/>
    <w:rsid w:val="00D322AB"/>
    <w:rsid w:val="00D368B9"/>
    <w:rsid w:val="00D36C68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5707"/>
    <w:rsid w:val="00D8640B"/>
    <w:rsid w:val="00D86FE4"/>
    <w:rsid w:val="00D87419"/>
    <w:rsid w:val="00D92942"/>
    <w:rsid w:val="00D96C7F"/>
    <w:rsid w:val="00DA00FF"/>
    <w:rsid w:val="00DA184C"/>
    <w:rsid w:val="00DB624A"/>
    <w:rsid w:val="00DB7333"/>
    <w:rsid w:val="00DC1AD3"/>
    <w:rsid w:val="00DC4105"/>
    <w:rsid w:val="00DC7B85"/>
    <w:rsid w:val="00DD08D3"/>
    <w:rsid w:val="00DE539D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9CE"/>
    <w:rsid w:val="00E15040"/>
    <w:rsid w:val="00E15F63"/>
    <w:rsid w:val="00E2061C"/>
    <w:rsid w:val="00E20B2B"/>
    <w:rsid w:val="00E242AD"/>
    <w:rsid w:val="00E26C13"/>
    <w:rsid w:val="00E30D03"/>
    <w:rsid w:val="00E32BF6"/>
    <w:rsid w:val="00E33A49"/>
    <w:rsid w:val="00E33C10"/>
    <w:rsid w:val="00E41FBF"/>
    <w:rsid w:val="00E45094"/>
    <w:rsid w:val="00E45263"/>
    <w:rsid w:val="00E47AAC"/>
    <w:rsid w:val="00E559D2"/>
    <w:rsid w:val="00E56AF7"/>
    <w:rsid w:val="00E6033B"/>
    <w:rsid w:val="00E60BFE"/>
    <w:rsid w:val="00E60D6E"/>
    <w:rsid w:val="00E62639"/>
    <w:rsid w:val="00E64323"/>
    <w:rsid w:val="00E656DC"/>
    <w:rsid w:val="00E669FD"/>
    <w:rsid w:val="00E66B0D"/>
    <w:rsid w:val="00E677D4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2C64"/>
    <w:rsid w:val="00E84039"/>
    <w:rsid w:val="00E8598F"/>
    <w:rsid w:val="00E95B44"/>
    <w:rsid w:val="00EA246F"/>
    <w:rsid w:val="00EA3B0F"/>
    <w:rsid w:val="00EA40B7"/>
    <w:rsid w:val="00EA6543"/>
    <w:rsid w:val="00EA6973"/>
    <w:rsid w:val="00EA7257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02A"/>
    <w:rsid w:val="00EF58BA"/>
    <w:rsid w:val="00EF7A59"/>
    <w:rsid w:val="00F02022"/>
    <w:rsid w:val="00F02BC6"/>
    <w:rsid w:val="00F02DFB"/>
    <w:rsid w:val="00F042A7"/>
    <w:rsid w:val="00F06BDE"/>
    <w:rsid w:val="00F158D3"/>
    <w:rsid w:val="00F174B8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0ED8"/>
    <w:rsid w:val="00F43220"/>
    <w:rsid w:val="00F43742"/>
    <w:rsid w:val="00F451A7"/>
    <w:rsid w:val="00F45F87"/>
    <w:rsid w:val="00F46C96"/>
    <w:rsid w:val="00F47010"/>
    <w:rsid w:val="00F47320"/>
    <w:rsid w:val="00F51298"/>
    <w:rsid w:val="00F522D3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0241"/>
    <w:rsid w:val="00F92972"/>
    <w:rsid w:val="00F92C17"/>
    <w:rsid w:val="00F95A25"/>
    <w:rsid w:val="00F95A36"/>
    <w:rsid w:val="00F9633D"/>
    <w:rsid w:val="00F9652D"/>
    <w:rsid w:val="00F96625"/>
    <w:rsid w:val="00F96974"/>
    <w:rsid w:val="00F96D4F"/>
    <w:rsid w:val="00F977A1"/>
    <w:rsid w:val="00FA11C6"/>
    <w:rsid w:val="00FA2015"/>
    <w:rsid w:val="00FA35FB"/>
    <w:rsid w:val="00FB3C4A"/>
    <w:rsid w:val="00FB43B0"/>
    <w:rsid w:val="00FC1EF6"/>
    <w:rsid w:val="00FC2BA8"/>
    <w:rsid w:val="00FC2BDF"/>
    <w:rsid w:val="00FC3D6C"/>
    <w:rsid w:val="00FC3F39"/>
    <w:rsid w:val="00FC7319"/>
    <w:rsid w:val="00FC743F"/>
    <w:rsid w:val="00FD5649"/>
    <w:rsid w:val="00FD7604"/>
    <w:rsid w:val="00FE13DF"/>
    <w:rsid w:val="00FE27C1"/>
    <w:rsid w:val="00FE2C72"/>
    <w:rsid w:val="00FE699E"/>
    <w:rsid w:val="00FF14C7"/>
    <w:rsid w:val="00FF1908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131D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805BC1"/>
    <w:pPr>
      <w:ind w:left="720"/>
      <w:contextualSpacing/>
    </w:pPr>
    <w:rPr>
      <w:rFonts w:ascii="Times New Roman" w:hAnsi="Times New Roman"/>
      <w:bCs w:val="0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805BC1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805BC1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5B6455"/>
    <w:rPr>
      <w:color w:val="0563C1" w:themeColor="hyperlink"/>
      <w:u w:val="single"/>
    </w:rPr>
  </w:style>
  <w:style w:type="paragraph" w:customStyle="1" w:styleId="Default">
    <w:name w:val="Default"/>
    <w:rsid w:val="007C14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1505C-931B-4F4D-82FB-E97B5D3EB26C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7d7cdc55-6ebe-4ecb-a43c-ecb324da520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A9EF79-CE75-4CB0-9397-F229D7681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64B04F-5773-49D2-8C41-A29B1443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6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metodika 14 OIMRK</cp:lastModifiedBy>
  <cp:revision>170</cp:revision>
  <cp:lastPrinted>2011-04-08T08:04:00Z</cp:lastPrinted>
  <dcterms:created xsi:type="dcterms:W3CDTF">2019-05-29T08:06:00Z</dcterms:created>
  <dcterms:modified xsi:type="dcterms:W3CDTF">2022-10-03T11:51:00Z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